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494DB" w14:textId="05DA4B2B" w:rsidR="00804A67" w:rsidRDefault="00804A67" w:rsidP="00F95B49">
      <w:pPr>
        <w:pStyle w:val="1Translation"/>
        <w:rPr>
          <w:b/>
          <w:bCs/>
          <w:color w:val="00708E"/>
          <w:lang w:val="fr-FR"/>
        </w:rPr>
      </w:pPr>
      <w:r w:rsidRPr="00804A67">
        <w:rPr>
          <w:b/>
          <w:bCs/>
          <w:color w:val="00708E"/>
          <w:lang w:val="fr-FR"/>
        </w:rPr>
        <w:t xml:space="preserve">Gouvernance et innovation : </w:t>
      </w:r>
      <w:r w:rsidR="005C6A04">
        <w:rPr>
          <w:b/>
          <w:bCs/>
          <w:color w:val="00708E"/>
          <w:lang w:val="fr-FR"/>
        </w:rPr>
        <w:t>l</w:t>
      </w:r>
      <w:r w:rsidRPr="00804A67">
        <w:rPr>
          <w:b/>
          <w:bCs/>
          <w:color w:val="00708E"/>
          <w:lang w:val="fr-FR"/>
        </w:rPr>
        <w:t xml:space="preserve">a feuille de route </w:t>
      </w:r>
      <w:r w:rsidR="00AA4FF0">
        <w:rPr>
          <w:b/>
          <w:bCs/>
          <w:color w:val="00708E"/>
          <w:lang w:val="fr-FR"/>
        </w:rPr>
        <w:t>d</w:t>
      </w:r>
      <w:r w:rsidR="005C6A04">
        <w:rPr>
          <w:b/>
          <w:bCs/>
          <w:color w:val="00708E"/>
          <w:lang w:val="fr-FR"/>
        </w:rPr>
        <w:t>u bassin de</w:t>
      </w:r>
      <w:r w:rsidR="00AA4FF0">
        <w:rPr>
          <w:b/>
          <w:bCs/>
          <w:color w:val="00708E"/>
          <w:lang w:val="fr-FR"/>
        </w:rPr>
        <w:t xml:space="preserve"> </w:t>
      </w:r>
      <w:r w:rsidRPr="00804A67">
        <w:rPr>
          <w:b/>
          <w:bCs/>
          <w:color w:val="00708E"/>
          <w:lang w:val="fr-FR"/>
        </w:rPr>
        <w:t xml:space="preserve">Thau pour </w:t>
      </w:r>
      <w:r w:rsidR="005C6A04">
        <w:rPr>
          <w:b/>
          <w:bCs/>
          <w:color w:val="00708E"/>
          <w:lang w:val="fr-FR"/>
        </w:rPr>
        <w:t xml:space="preserve">une gestion </w:t>
      </w:r>
      <w:r w:rsidRPr="00804A67">
        <w:rPr>
          <w:b/>
          <w:bCs/>
          <w:color w:val="00708E"/>
          <w:lang w:val="fr-FR"/>
        </w:rPr>
        <w:t>des eaux pluviales résiliente</w:t>
      </w:r>
    </w:p>
    <w:p w14:paraId="49C8F757" w14:textId="77777777" w:rsidR="00804A67" w:rsidRPr="00AC53F9" w:rsidRDefault="00804A67" w:rsidP="009D500F">
      <w:pPr>
        <w:pStyle w:val="3names"/>
        <w:rPr>
          <w:i/>
          <w:iCs/>
          <w:color w:val="00B6CF"/>
          <w:sz w:val="28"/>
          <w:lang w:val="en-US"/>
        </w:rPr>
      </w:pPr>
      <w:r w:rsidRPr="00AC53F9">
        <w:rPr>
          <w:i/>
          <w:iCs/>
          <w:color w:val="00B6CF"/>
          <w:sz w:val="28"/>
          <w:lang w:val="en-US"/>
        </w:rPr>
        <w:t xml:space="preserve">Governance and Innovation: </w:t>
      </w:r>
      <w:proofErr w:type="spellStart"/>
      <w:r w:rsidRPr="00AC53F9">
        <w:rPr>
          <w:i/>
          <w:iCs/>
          <w:color w:val="00B6CF"/>
          <w:sz w:val="28"/>
          <w:lang w:val="en-US"/>
        </w:rPr>
        <w:t>Thau’s</w:t>
      </w:r>
      <w:proofErr w:type="spellEnd"/>
      <w:r w:rsidRPr="00AC53F9">
        <w:rPr>
          <w:i/>
          <w:iCs/>
          <w:color w:val="00B6CF"/>
          <w:sz w:val="28"/>
          <w:lang w:val="en-US"/>
        </w:rPr>
        <w:t xml:space="preserve"> Strategy for Sustainable Stormwater Resilience</w:t>
      </w:r>
    </w:p>
    <w:p w14:paraId="00B21318" w14:textId="0728F844" w:rsidR="00C31BFD" w:rsidRDefault="005B3B43" w:rsidP="009D500F">
      <w:pPr>
        <w:pStyle w:val="3names"/>
        <w:rPr>
          <w:color w:val="CF007E"/>
          <w:lang w:val="fr-FR"/>
        </w:rPr>
      </w:pPr>
      <w:r>
        <w:rPr>
          <w:color w:val="CF007E"/>
          <w:lang w:val="fr-FR"/>
        </w:rPr>
        <w:t>GALLION Jérémy</w:t>
      </w:r>
      <w:r w:rsidR="00ED4F4C">
        <w:rPr>
          <w:color w:val="CF007E"/>
          <w:lang w:val="fr-FR"/>
        </w:rPr>
        <w:t xml:space="preserve"> //</w:t>
      </w:r>
      <w:r>
        <w:rPr>
          <w:color w:val="CF007E"/>
          <w:lang w:val="fr-FR"/>
        </w:rPr>
        <w:t xml:space="preserve"> Sète </w:t>
      </w:r>
      <w:proofErr w:type="spellStart"/>
      <w:r>
        <w:rPr>
          <w:color w:val="CF007E"/>
          <w:lang w:val="fr-FR"/>
        </w:rPr>
        <w:t>Agglopôle</w:t>
      </w:r>
      <w:proofErr w:type="spellEnd"/>
      <w:r>
        <w:rPr>
          <w:color w:val="CF007E"/>
          <w:lang w:val="fr-FR"/>
        </w:rPr>
        <w:t xml:space="preserve"> Méditerrané</w:t>
      </w:r>
      <w:r w:rsidR="00ED4F4C">
        <w:rPr>
          <w:color w:val="CF007E"/>
          <w:lang w:val="fr-FR"/>
        </w:rPr>
        <w:t xml:space="preserve"> (</w:t>
      </w:r>
      <w:r w:rsidR="00ED4F4C" w:rsidRPr="00ED4F4C">
        <w:rPr>
          <w:b/>
          <w:bCs/>
          <w:color w:val="CF007E"/>
          <w:lang w:val="fr-FR"/>
        </w:rPr>
        <w:t>SAM</w:t>
      </w:r>
      <w:r w:rsidR="00ED4F4C">
        <w:rPr>
          <w:color w:val="CF007E"/>
          <w:lang w:val="fr-FR"/>
        </w:rPr>
        <w:t xml:space="preserve">) </w:t>
      </w:r>
      <w:hyperlink r:id="rId8" w:history="1">
        <w:r w:rsidR="00ED4F4C" w:rsidRPr="00F06E54">
          <w:rPr>
            <w:rStyle w:val="Lienhypertexte"/>
            <w:lang w:val="fr-FR"/>
          </w:rPr>
          <w:t>j.gallion@agglopole.fr</w:t>
        </w:r>
      </w:hyperlink>
    </w:p>
    <w:p w14:paraId="74849829" w14:textId="40A1D42F" w:rsidR="009D6399" w:rsidRDefault="004E4119" w:rsidP="009D500F">
      <w:pPr>
        <w:pStyle w:val="3names"/>
        <w:rPr>
          <w:color w:val="CF007E"/>
          <w:lang w:val="fr-FR"/>
        </w:rPr>
      </w:pPr>
      <w:r>
        <w:rPr>
          <w:color w:val="CF007E"/>
          <w:lang w:val="fr-FR"/>
        </w:rPr>
        <w:t>FAVRE BOIVIN Fabienne</w:t>
      </w:r>
      <w:r w:rsidR="00ED4F4C">
        <w:rPr>
          <w:color w:val="CF007E"/>
          <w:lang w:val="fr-FR"/>
        </w:rPr>
        <w:t xml:space="preserve"> // Haute Ecole d’Ingénierie et d’Architecture de Fribourg (</w:t>
      </w:r>
      <w:r w:rsidR="00ED4F4C" w:rsidRPr="00ED4F4C">
        <w:rPr>
          <w:b/>
          <w:bCs/>
          <w:color w:val="CF007E"/>
          <w:lang w:val="fr-FR"/>
        </w:rPr>
        <w:t>HEIA-FR</w:t>
      </w:r>
      <w:r w:rsidR="00ED4F4C">
        <w:rPr>
          <w:color w:val="CF007E"/>
          <w:lang w:val="fr-FR"/>
        </w:rPr>
        <w:t>)</w:t>
      </w:r>
      <w:r w:rsidR="00591768">
        <w:rPr>
          <w:color w:val="CF007E"/>
          <w:lang w:val="fr-FR"/>
        </w:rPr>
        <w:t xml:space="preserve"> </w:t>
      </w:r>
      <w:hyperlink r:id="rId9" w:history="1">
        <w:r w:rsidR="00591768" w:rsidRPr="00012544">
          <w:rPr>
            <w:rStyle w:val="Lienhypertexte"/>
            <w:lang w:val="fr-FR"/>
          </w:rPr>
          <w:t>fabienne.favre@hefr.ch</w:t>
        </w:r>
      </w:hyperlink>
    </w:p>
    <w:p w14:paraId="5159C8E7" w14:textId="77B3968F" w:rsidR="004E4119" w:rsidRDefault="004E4119" w:rsidP="009D500F">
      <w:pPr>
        <w:pStyle w:val="3names"/>
        <w:rPr>
          <w:color w:val="CF007E"/>
          <w:lang w:val="en-US"/>
        </w:rPr>
      </w:pPr>
      <w:r w:rsidRPr="00E21024">
        <w:rPr>
          <w:color w:val="CF007E"/>
          <w:lang w:val="en-US"/>
        </w:rPr>
        <w:t>AUVRAY Camille</w:t>
      </w:r>
      <w:r w:rsidR="00ED4F4C" w:rsidRPr="00E21024">
        <w:rPr>
          <w:color w:val="CF007E"/>
          <w:lang w:val="en-US"/>
        </w:rPr>
        <w:t xml:space="preserve"> // Agence</w:t>
      </w:r>
      <w:r w:rsidR="004D25E1" w:rsidRPr="00E21024">
        <w:rPr>
          <w:color w:val="CF007E"/>
          <w:lang w:val="en-US"/>
        </w:rPr>
        <w:t xml:space="preserve"> Thierry </w:t>
      </w:r>
      <w:proofErr w:type="spellStart"/>
      <w:r w:rsidR="004D25E1" w:rsidRPr="00E21024">
        <w:rPr>
          <w:color w:val="CF007E"/>
          <w:lang w:val="en-US"/>
        </w:rPr>
        <w:t>Maytraud</w:t>
      </w:r>
      <w:proofErr w:type="spellEnd"/>
      <w:r w:rsidR="00ED4F4C" w:rsidRPr="00E21024">
        <w:rPr>
          <w:color w:val="CF007E"/>
          <w:lang w:val="en-US"/>
        </w:rPr>
        <w:t xml:space="preserve"> (</w:t>
      </w:r>
      <w:r w:rsidR="00ED4F4C" w:rsidRPr="00E21024">
        <w:rPr>
          <w:b/>
          <w:bCs/>
          <w:color w:val="CF007E"/>
          <w:lang w:val="en-US"/>
        </w:rPr>
        <w:t>ATM</w:t>
      </w:r>
      <w:r w:rsidR="00ED4F4C" w:rsidRPr="00E21024">
        <w:rPr>
          <w:color w:val="CF007E"/>
          <w:lang w:val="en-US"/>
        </w:rPr>
        <w:t>)</w:t>
      </w:r>
      <w:r w:rsidR="00591768">
        <w:rPr>
          <w:color w:val="CF007E"/>
          <w:lang w:val="en-US"/>
        </w:rPr>
        <w:t xml:space="preserve"> </w:t>
      </w:r>
      <w:hyperlink r:id="rId10" w:history="1">
        <w:r w:rsidR="00591768" w:rsidRPr="00012544">
          <w:rPr>
            <w:rStyle w:val="Lienhypertexte"/>
            <w:lang w:val="en-US"/>
          </w:rPr>
          <w:t>camille.auvray@agence-atm.com</w:t>
        </w:r>
      </w:hyperlink>
    </w:p>
    <w:p w14:paraId="195888ED" w14:textId="4D47DA21" w:rsidR="004D25E1" w:rsidRPr="00AC53F9" w:rsidRDefault="004D25E1" w:rsidP="009D500F">
      <w:pPr>
        <w:pStyle w:val="3names"/>
        <w:rPr>
          <w:color w:val="CF007E"/>
          <w:lang w:val="en-US"/>
        </w:rPr>
      </w:pPr>
      <w:r w:rsidRPr="00AC53F9">
        <w:rPr>
          <w:color w:val="CF007E"/>
          <w:lang w:val="en-US"/>
        </w:rPr>
        <w:t xml:space="preserve">PEYRON Nelly </w:t>
      </w:r>
      <w:r w:rsidR="00ED4F4C" w:rsidRPr="00AC53F9">
        <w:rPr>
          <w:color w:val="CF007E"/>
          <w:lang w:val="en-US"/>
        </w:rPr>
        <w:t xml:space="preserve">// </w:t>
      </w:r>
      <w:r w:rsidR="00ED4F4C" w:rsidRPr="00AC53F9">
        <w:rPr>
          <w:b/>
          <w:bCs/>
          <w:color w:val="CF007E"/>
          <w:lang w:val="en-US"/>
        </w:rPr>
        <w:t>HYDROPRAXIS</w:t>
      </w:r>
      <w:r w:rsidR="00591768" w:rsidRPr="00AC53F9">
        <w:rPr>
          <w:b/>
          <w:bCs/>
          <w:color w:val="CF007E"/>
          <w:lang w:val="en-US"/>
        </w:rPr>
        <w:t xml:space="preserve"> </w:t>
      </w:r>
      <w:hyperlink r:id="rId11" w:history="1">
        <w:r w:rsidR="00591768" w:rsidRPr="00AC53F9">
          <w:rPr>
            <w:rStyle w:val="Lienhypertexte"/>
            <w:lang w:val="en-US"/>
          </w:rPr>
          <w:t>npeyron@hydropraxis.com</w:t>
        </w:r>
      </w:hyperlink>
    </w:p>
    <w:p w14:paraId="02EE20AC" w14:textId="77777777" w:rsidR="005B3B43" w:rsidRPr="00AC53F9" w:rsidRDefault="005B3B43" w:rsidP="009D500F">
      <w:pPr>
        <w:pStyle w:val="3names"/>
        <w:rPr>
          <w:color w:val="CF007E"/>
          <w:lang w:val="en-US"/>
        </w:rPr>
      </w:pPr>
    </w:p>
    <w:p w14:paraId="65F3C4C3" w14:textId="2D697133" w:rsidR="00C31BFD" w:rsidRPr="005D6F11" w:rsidRDefault="00F3593E" w:rsidP="009D500F">
      <w:pPr>
        <w:pStyle w:val="Titre"/>
      </w:pPr>
      <w:r>
        <w:t>Présentation résumée</w:t>
      </w:r>
    </w:p>
    <w:p w14:paraId="7A003E30" w14:textId="110C57B9" w:rsidR="00C31BFD" w:rsidRPr="0010203B" w:rsidRDefault="0010203B" w:rsidP="00804A67">
      <w:pPr>
        <w:spacing w:before="0"/>
        <w:rPr>
          <w:b/>
          <w:bCs/>
        </w:rPr>
      </w:pPr>
      <w:r w:rsidRPr="0010203B">
        <w:rPr>
          <w:rFonts w:cstheme="minorHAnsi"/>
        </w:rPr>
        <w:t>Face aux défis climatiques exacerbant les risques d’inondations, d’érosion côtière et de dégradation des milieux aquatiques – cruciaux pour l’économie conchylicole du territoire de Thau –, la stratégie de gestion des eaux pluviales s’appuie sur deux études structurantes : l’</w:t>
      </w:r>
      <w:r w:rsidRPr="0010203B">
        <w:rPr>
          <w:rFonts w:cstheme="minorHAnsi"/>
          <w:i/>
          <w:iCs/>
        </w:rPr>
        <w:t>Indice de Qualité des Sols (IQS)</w:t>
      </w:r>
      <w:r w:rsidRPr="0010203B">
        <w:rPr>
          <w:rFonts w:cstheme="minorHAnsi"/>
        </w:rPr>
        <w:t> pour évaluer la vulnérabilité des sols à l’imperméabilisation, et le </w:t>
      </w:r>
      <w:r w:rsidRPr="0010203B">
        <w:rPr>
          <w:rFonts w:cstheme="minorHAnsi"/>
          <w:i/>
          <w:iCs/>
        </w:rPr>
        <w:t>Schéma Directeur de Gestion Intégrée des Eaux Pluviales (SDGEPI)</w:t>
      </w:r>
      <w:r w:rsidRPr="0010203B">
        <w:rPr>
          <w:rFonts w:cstheme="minorHAnsi"/>
        </w:rPr>
        <w:t> visant à caractériser les bassins versants, identifier les dysfonctionnements et proposer un cadre technique et réglementaire cohérent . Trois piliers stratégiques guident cette démarche : </w:t>
      </w:r>
      <w:r>
        <w:rPr>
          <w:rFonts w:cstheme="minorHAnsi"/>
          <w:b/>
          <w:bCs/>
        </w:rPr>
        <w:t xml:space="preserve"> </w:t>
      </w:r>
      <w:r w:rsidRPr="0010203B">
        <w:rPr>
          <w:rFonts w:cstheme="minorHAnsi"/>
          <w:b/>
          <w:bCs/>
        </w:rPr>
        <w:t>une approche technique</w:t>
      </w:r>
      <w:r w:rsidRPr="0010203B">
        <w:rPr>
          <w:rFonts w:cstheme="minorHAnsi"/>
        </w:rPr>
        <w:t> privilégiant l’infiltration à la source via des aménagements alternatifs</w:t>
      </w:r>
      <w:r>
        <w:rPr>
          <w:rFonts w:cstheme="minorHAnsi"/>
        </w:rPr>
        <w:t xml:space="preserve">, </w:t>
      </w:r>
      <w:r w:rsidRPr="0010203B">
        <w:rPr>
          <w:rFonts w:cstheme="minorHAnsi"/>
          <w:b/>
          <w:bCs/>
        </w:rPr>
        <w:t>une dimension environnementale</w:t>
      </w:r>
      <w:r w:rsidRPr="0010203B">
        <w:rPr>
          <w:rFonts w:cstheme="minorHAnsi"/>
        </w:rPr>
        <w:t> intégrant la préservation des milieux aquatiques et la lutte contre les pollutions diffuses, et </w:t>
      </w:r>
      <w:r w:rsidRPr="0010203B">
        <w:rPr>
          <w:rFonts w:cstheme="minorHAnsi"/>
          <w:b/>
          <w:bCs/>
        </w:rPr>
        <w:t xml:space="preserve">un volet </w:t>
      </w:r>
      <w:r>
        <w:rPr>
          <w:rFonts w:cstheme="minorHAnsi"/>
          <w:b/>
          <w:bCs/>
        </w:rPr>
        <w:t xml:space="preserve">organisationnel et </w:t>
      </w:r>
      <w:r w:rsidRPr="0010203B">
        <w:rPr>
          <w:rFonts w:cstheme="minorHAnsi"/>
          <w:b/>
          <w:bCs/>
        </w:rPr>
        <w:t>réglementaire</w:t>
      </w:r>
      <w:r w:rsidRPr="0010203B">
        <w:rPr>
          <w:rFonts w:cstheme="minorHAnsi"/>
        </w:rPr>
        <w:t> </w:t>
      </w:r>
      <w:r>
        <w:rPr>
          <w:rFonts w:cstheme="minorHAnsi"/>
        </w:rPr>
        <w:t xml:space="preserve">pour les compétences </w:t>
      </w:r>
      <w:r w:rsidRPr="0010203B">
        <w:rPr>
          <w:rFonts w:cstheme="minorHAnsi"/>
          <w:b/>
          <w:bCs/>
        </w:rPr>
        <w:t>GEMAPI</w:t>
      </w:r>
      <w:r>
        <w:rPr>
          <w:rFonts w:cstheme="minorHAnsi"/>
        </w:rPr>
        <w:t xml:space="preserve"> </w:t>
      </w:r>
      <w:r w:rsidRPr="0010203B">
        <w:rPr>
          <w:rFonts w:cstheme="minorHAnsi"/>
        </w:rPr>
        <w:t>(</w:t>
      </w:r>
      <w:r w:rsidRPr="0010203B">
        <w:t xml:space="preserve">Gestion des milieux aquatiques et prévention des inondations) </w:t>
      </w:r>
      <w:r w:rsidRPr="0010203B">
        <w:rPr>
          <w:rFonts w:cstheme="minorHAnsi"/>
        </w:rPr>
        <w:t xml:space="preserve">et </w:t>
      </w:r>
      <w:r w:rsidRPr="0010203B">
        <w:rPr>
          <w:rFonts w:cstheme="minorHAnsi"/>
          <w:b/>
          <w:bCs/>
        </w:rPr>
        <w:t>GEPU</w:t>
      </w:r>
      <w:r>
        <w:rPr>
          <w:rFonts w:cstheme="minorHAnsi"/>
        </w:rPr>
        <w:t xml:space="preserve"> (G</w:t>
      </w:r>
      <w:r w:rsidRPr="0010203B">
        <w:rPr>
          <w:rFonts w:cstheme="minorHAnsi"/>
        </w:rPr>
        <w:t>estion des eaux pluviales urbaines</w:t>
      </w:r>
      <w:r>
        <w:rPr>
          <w:rFonts w:cstheme="minorHAnsi"/>
        </w:rPr>
        <w:t>).</w:t>
      </w:r>
      <w:r w:rsidRPr="0010203B">
        <w:rPr>
          <w:rFonts w:cstheme="minorHAnsi"/>
        </w:rPr>
        <w:t xml:space="preserve"> Les perspectives opérationnelles incluent une modélisation dynamique des flux hydriques pour anticiper les risques, des actions de vulgarisation auprès des élus et techniciens (journées techniques, outils pédagogiques), et une coordination renforcée entre acteurs locaux (communes, syndicats de bassin, Agence de l’eau) pour mutualiser les solutions et pérenniser les investissements. Cette stratégie, alignée sur les objectifs nationaux de gestion durable des eaux pluviales, vise à concilier résilience territoriale, préservation des écosystèmes et développement urbain maîtrisé.</w:t>
      </w:r>
    </w:p>
    <w:p w14:paraId="765EAFFE" w14:textId="77777777" w:rsidR="00C31BFD" w:rsidRPr="005D6F11" w:rsidRDefault="00C31BFD" w:rsidP="00AA1C3A">
      <w:pPr>
        <w:spacing w:before="0"/>
        <w:rPr>
          <w:rFonts w:cstheme="minorHAnsi"/>
        </w:rPr>
      </w:pPr>
    </w:p>
    <w:p w14:paraId="0FB38044" w14:textId="01DBBDD5" w:rsidR="00C31BFD" w:rsidRPr="00AC53F9" w:rsidRDefault="00F3593E" w:rsidP="009D500F">
      <w:pPr>
        <w:pStyle w:val="Titre"/>
        <w:rPr>
          <w:color w:val="00B6CF"/>
          <w:lang w:val="en-US"/>
        </w:rPr>
      </w:pPr>
      <w:r w:rsidRPr="00AC53F9">
        <w:rPr>
          <w:color w:val="00B6CF"/>
          <w:lang w:val="en-US"/>
        </w:rPr>
        <w:t>Short presentation</w:t>
      </w:r>
    </w:p>
    <w:p w14:paraId="7983D9BE" w14:textId="77777777" w:rsidR="007B528C" w:rsidRPr="00AC53F9" w:rsidRDefault="00804A67" w:rsidP="00804A67">
      <w:pPr>
        <w:rPr>
          <w:rFonts w:cstheme="minorHAnsi"/>
          <w:lang w:val="en-US"/>
        </w:rPr>
      </w:pPr>
      <w:r w:rsidRPr="00AC53F9">
        <w:rPr>
          <w:rFonts w:cstheme="minorHAnsi"/>
          <w:lang w:val="en-US"/>
        </w:rPr>
        <w:t xml:space="preserve">Faced with growing climate challenges that heighten flooding, coastal erosion, and water quality risks—crucial to </w:t>
      </w:r>
      <w:proofErr w:type="spellStart"/>
      <w:r w:rsidRPr="00AC53F9">
        <w:rPr>
          <w:rFonts w:cstheme="minorHAnsi"/>
          <w:lang w:val="en-US"/>
        </w:rPr>
        <w:t>Thau’s</w:t>
      </w:r>
      <w:proofErr w:type="spellEnd"/>
      <w:r w:rsidRPr="00AC53F9">
        <w:rPr>
          <w:rFonts w:cstheme="minorHAnsi"/>
          <w:lang w:val="en-US"/>
        </w:rPr>
        <w:t xml:space="preserve"> shellfish-farming economy—the territory has developed a new stormwater management strategy. It builds on two key studies: the Soil Quality Index (SQI), which assesses vulnerability to soil sealing, and the Master Plan for Integrated Stormwater Management (SDGEPI), which maps watersheds, identifies issues, and defines a coherent technical and regulatory framework.</w:t>
      </w:r>
    </w:p>
    <w:p w14:paraId="077ECAFC" w14:textId="3EA921D6" w:rsidR="00804A67" w:rsidRPr="00AC53F9" w:rsidRDefault="00804A67" w:rsidP="00804A67">
      <w:pPr>
        <w:rPr>
          <w:rFonts w:cstheme="minorHAnsi"/>
          <w:lang w:val="en-US"/>
        </w:rPr>
      </w:pPr>
      <w:r w:rsidRPr="00AC53F9">
        <w:rPr>
          <w:rFonts w:cstheme="minorHAnsi"/>
          <w:lang w:val="en-US"/>
        </w:rPr>
        <w:t>The approach rests on three pillars: promoting infiltration at the source through alternative designs, protecting aquatic environments and tackling diffuse pollution, and clarifying the organizational roles linked to Aquatic Environment and Flood Prevention and Urban Stormwater Management</w:t>
      </w:r>
      <w:r w:rsidR="007B528C" w:rsidRPr="00AC53F9">
        <w:rPr>
          <w:rFonts w:cstheme="minorHAnsi"/>
          <w:lang w:val="en-US"/>
        </w:rPr>
        <w:t>.</w:t>
      </w:r>
    </w:p>
    <w:p w14:paraId="263DCDC9" w14:textId="77777777" w:rsidR="00804A67" w:rsidRPr="00AC53F9" w:rsidRDefault="00804A67" w:rsidP="00804A67">
      <w:pPr>
        <w:rPr>
          <w:rFonts w:cstheme="minorHAnsi"/>
          <w:lang w:val="en-US"/>
        </w:rPr>
      </w:pPr>
      <w:r w:rsidRPr="00AC53F9">
        <w:rPr>
          <w:rFonts w:cstheme="minorHAnsi"/>
          <w:lang w:val="en-US"/>
        </w:rPr>
        <w:t>Operational priorities include dynamic modeling of water flows to anticipate risks, awareness and training initiatives for local officials and technicians, and stronger coordination among municipalities, basin syndicates, and the Water Agency to pool solutions and sustain investments. This strategy supports national goals for sustainable water management—combining resilience, environmental protection, and balanced urban growth.</w:t>
      </w:r>
    </w:p>
    <w:p w14:paraId="1D463458" w14:textId="77777777" w:rsidR="00804A67" w:rsidRPr="00AC53F9" w:rsidRDefault="00804A67" w:rsidP="005667E5">
      <w:pPr>
        <w:rPr>
          <w:rFonts w:cstheme="minorHAnsi"/>
          <w:lang w:val="en-US"/>
        </w:rPr>
      </w:pPr>
    </w:p>
    <w:p w14:paraId="34F084C0" w14:textId="77777777" w:rsidR="00C31BFD" w:rsidRPr="00AC53F9" w:rsidRDefault="00C31BFD" w:rsidP="00AA1C3A">
      <w:pPr>
        <w:spacing w:before="0"/>
        <w:rPr>
          <w:rFonts w:cstheme="minorHAnsi"/>
          <w:lang w:val="en-US"/>
        </w:rPr>
      </w:pPr>
    </w:p>
    <w:p w14:paraId="0A218941" w14:textId="77777777" w:rsidR="00C31BFD" w:rsidRPr="00AC53F9" w:rsidRDefault="00C31BFD" w:rsidP="00AA1C3A">
      <w:pPr>
        <w:spacing w:before="0"/>
        <w:rPr>
          <w:rFonts w:cstheme="minorHAnsi"/>
          <w:lang w:val="en-US"/>
        </w:rPr>
      </w:pPr>
    </w:p>
    <w:p w14:paraId="439B2B60" w14:textId="77777777" w:rsidR="00C31BFD" w:rsidRPr="00AC53F9" w:rsidRDefault="00C31BFD" w:rsidP="00AA1C3A">
      <w:pPr>
        <w:spacing w:before="0"/>
        <w:rPr>
          <w:rFonts w:cstheme="minorHAnsi"/>
          <w:lang w:val="en-US"/>
        </w:rPr>
      </w:pPr>
    </w:p>
    <w:p w14:paraId="51359EE4" w14:textId="018F743A" w:rsidR="00F23A30" w:rsidRDefault="00F23A30" w:rsidP="00F23A30">
      <w:pPr>
        <w:pStyle w:val="Titre1"/>
        <w:numPr>
          <w:ilvl w:val="0"/>
          <w:numId w:val="24"/>
        </w:numPr>
      </w:pPr>
      <w:bookmarkStart w:id="0" w:name="_Toc156378027"/>
      <w:r w:rsidRPr="00F23A30">
        <w:lastRenderedPageBreak/>
        <w:t xml:space="preserve">Enjeux territoriaux majeurs du bassin de Thau face au </w:t>
      </w:r>
      <w:r w:rsidR="00057995">
        <w:t>dereglement</w:t>
      </w:r>
      <w:r w:rsidRPr="00F23A30">
        <w:t xml:space="preserve"> climatique</w:t>
      </w:r>
    </w:p>
    <w:p w14:paraId="013971EF" w14:textId="77777777" w:rsidR="008C3607" w:rsidRDefault="00F23A30" w:rsidP="00F23A30">
      <w:r w:rsidRPr="00F23A30">
        <w:t>Le bassin de Thau illustre</w:t>
      </w:r>
      <w:r w:rsidR="008C3607">
        <w:t xml:space="preserve"> à lui seul</w:t>
      </w:r>
      <w:r w:rsidRPr="00F23A30">
        <w:t xml:space="preserve"> l’urgence d’une adaptation systémique au changement climatique. D’un point de vue </w:t>
      </w:r>
      <w:r w:rsidRPr="00F23A30">
        <w:rPr>
          <w:b/>
          <w:bCs/>
        </w:rPr>
        <w:t>hydrologique</w:t>
      </w:r>
      <w:r w:rsidRPr="00F23A30">
        <w:t>, sa configuration en lagune semi-fermée, couplée à des </w:t>
      </w:r>
      <w:r w:rsidRPr="00F23A30">
        <w:rPr>
          <w:b/>
          <w:bCs/>
        </w:rPr>
        <w:t>sols imperméabilisés</w:t>
      </w:r>
      <w:r w:rsidRPr="00F23A30">
        <w:t> et à des </w:t>
      </w:r>
      <w:r w:rsidRPr="00F23A30">
        <w:rPr>
          <w:b/>
          <w:bCs/>
        </w:rPr>
        <w:t>épisodes cévenols de plus en plus violents</w:t>
      </w:r>
      <w:r w:rsidRPr="00F23A30">
        <w:t>, exacerbe les risques d’</w:t>
      </w:r>
      <w:r w:rsidRPr="00F23A30">
        <w:rPr>
          <w:b/>
          <w:bCs/>
        </w:rPr>
        <w:t>inondations par ruissellement</w:t>
      </w:r>
      <w:r w:rsidRPr="00F23A30">
        <w:t> et de </w:t>
      </w:r>
      <w:r w:rsidRPr="00F23A30">
        <w:rPr>
          <w:b/>
          <w:bCs/>
        </w:rPr>
        <w:t>submersion marine</w:t>
      </w:r>
      <w:r w:rsidRPr="00F23A30">
        <w:t>, comme en témoignent les crues de 2014 et 2019. </w:t>
      </w:r>
    </w:p>
    <w:p w14:paraId="7A2FFB27" w14:textId="77777777" w:rsidR="008C3607" w:rsidRDefault="00F23A30" w:rsidP="00F23A30">
      <w:r w:rsidRPr="00F23A30">
        <w:rPr>
          <w:b/>
          <w:bCs/>
        </w:rPr>
        <w:t>L’érosion côtière</w:t>
      </w:r>
      <w:r w:rsidRPr="00F23A30">
        <w:t> (jusqu’à 1 m/an sur certains secteurs) menace par ailleurs les infrastructures critiques (ports, stations d’épuration) et les </w:t>
      </w:r>
      <w:r w:rsidRPr="00F23A30">
        <w:rPr>
          <w:b/>
          <w:bCs/>
        </w:rPr>
        <w:t>réseaux pluviaux vieillissants</w:t>
      </w:r>
      <w:r w:rsidRPr="00F23A30">
        <w:t>, déjà saturés par l’augmentation des précipitations intenses</w:t>
      </w:r>
      <w:r w:rsidR="008C3607">
        <w:t>.</w:t>
      </w:r>
    </w:p>
    <w:p w14:paraId="794FF0C7" w14:textId="46AAF0B0" w:rsidR="00F23A30" w:rsidRPr="00F23A30" w:rsidRDefault="00F23A30" w:rsidP="00F23A30">
      <w:r w:rsidRPr="00F23A30">
        <w:t>Ces aléas pèsent lourdement sur l’</w:t>
      </w:r>
      <w:r w:rsidRPr="00F23A30">
        <w:rPr>
          <w:b/>
          <w:bCs/>
        </w:rPr>
        <w:t>économie locale</w:t>
      </w:r>
      <w:r w:rsidR="00057995">
        <w:t>. De nombreuses activités sur le territoire</w:t>
      </w:r>
      <w:r w:rsidRPr="00F23A30">
        <w:t xml:space="preserve"> subissent déjà les effets combinés de la </w:t>
      </w:r>
      <w:r w:rsidRPr="00F23A30">
        <w:rPr>
          <w:b/>
          <w:bCs/>
        </w:rPr>
        <w:t>salinisation des nappes</w:t>
      </w:r>
      <w:r w:rsidRPr="00F23A30">
        <w:t>, des </w:t>
      </w:r>
      <w:r w:rsidRPr="00F23A30">
        <w:rPr>
          <w:b/>
          <w:bCs/>
        </w:rPr>
        <w:t>blooms d’algues toxiques</w:t>
      </w:r>
      <w:r w:rsidRPr="00F23A30">
        <w:t> liés à l’eutrophisation, et de la </w:t>
      </w:r>
      <w:r w:rsidRPr="00F23A30">
        <w:rPr>
          <w:b/>
          <w:bCs/>
        </w:rPr>
        <w:t xml:space="preserve">réduction </w:t>
      </w:r>
      <w:r w:rsidR="008C3607">
        <w:rPr>
          <w:b/>
          <w:bCs/>
        </w:rPr>
        <w:t xml:space="preserve">significative </w:t>
      </w:r>
      <w:r w:rsidRPr="00F23A30">
        <w:rPr>
          <w:b/>
          <w:bCs/>
        </w:rPr>
        <w:t>des débits d’</w:t>
      </w:r>
      <w:r w:rsidR="00057995" w:rsidRPr="00F23A30">
        <w:rPr>
          <w:b/>
          <w:bCs/>
        </w:rPr>
        <w:t>étiage</w:t>
      </w:r>
      <w:r w:rsidR="00057995">
        <w:t xml:space="preserve">. La préservation de la qualité des eaux de l’étang de Thau étant indispensable pour </w:t>
      </w:r>
      <w:r w:rsidR="00E21024">
        <w:t xml:space="preserve">la conchyliculture. </w:t>
      </w:r>
    </w:p>
    <w:bookmarkEnd w:id="0"/>
    <w:p w14:paraId="0F7D68ED" w14:textId="1B66D794" w:rsidR="00C31BFD" w:rsidRPr="005D6F11" w:rsidRDefault="005743E7" w:rsidP="005667E5">
      <w:pPr>
        <w:rPr>
          <w:rFonts w:cstheme="minorHAnsi"/>
        </w:rPr>
      </w:pPr>
      <w:r>
        <w:rPr>
          <w:rFonts w:cstheme="minorHAnsi"/>
        </w:rPr>
        <w:t>A ce jour, sur le territoire</w:t>
      </w:r>
      <w:r w:rsidR="009025CB">
        <w:rPr>
          <w:rFonts w:cstheme="minorHAnsi"/>
        </w:rPr>
        <w:t xml:space="preserve"> de l’</w:t>
      </w:r>
      <w:r w:rsidR="00A603CA">
        <w:rPr>
          <w:rFonts w:cstheme="minorHAnsi"/>
        </w:rPr>
        <w:t>agglomération</w:t>
      </w:r>
      <w:r>
        <w:rPr>
          <w:rFonts w:cstheme="minorHAnsi"/>
        </w:rPr>
        <w:t>, aucune mesure règlementaire spécifique à la gestion des eaux pluviales par infiltration</w:t>
      </w:r>
      <w:r w:rsidR="009025CB">
        <w:rPr>
          <w:rFonts w:cstheme="minorHAnsi"/>
        </w:rPr>
        <w:t xml:space="preserve"> ou à la gestion maîtrisée du ruissellement n’est en vigueur.</w:t>
      </w:r>
      <w:r w:rsidR="00A603CA">
        <w:rPr>
          <w:rFonts w:cstheme="minorHAnsi"/>
        </w:rPr>
        <w:t xml:space="preserve"> Seules des préconisations fortes ou des incitations lors d’avis techniques sont formulées.</w:t>
      </w:r>
      <w:r w:rsidR="00326853">
        <w:rPr>
          <w:rFonts w:cstheme="minorHAnsi"/>
        </w:rPr>
        <w:t xml:space="preserve"> Il est donc indispensable de définir une nouvelle stratégie adaptée aux enjeux du </w:t>
      </w:r>
      <w:r w:rsidR="00A67192">
        <w:rPr>
          <w:rFonts w:cstheme="minorHAnsi"/>
        </w:rPr>
        <w:t>territoire</w:t>
      </w:r>
      <w:r w:rsidR="00326853">
        <w:rPr>
          <w:rFonts w:cstheme="minorHAnsi"/>
        </w:rPr>
        <w:t>.</w:t>
      </w:r>
    </w:p>
    <w:p w14:paraId="592F0A49" w14:textId="23FA41C3" w:rsidR="00C31BFD" w:rsidRPr="005D6F11" w:rsidRDefault="000B2C19" w:rsidP="009D500F">
      <w:pPr>
        <w:pStyle w:val="Titre1"/>
      </w:pPr>
      <w:r>
        <w:t xml:space="preserve">strategie </w:t>
      </w:r>
      <w:r w:rsidR="003B51EB">
        <w:t>DE GESTION DES EAUX PLUVIALES SUR LE</w:t>
      </w:r>
      <w:r w:rsidR="00EF02E9">
        <w:t xml:space="preserve"> TERRITOIRE de </w:t>
      </w:r>
      <w:r w:rsidR="0043143D">
        <w:t xml:space="preserve">THAU </w:t>
      </w:r>
    </w:p>
    <w:p w14:paraId="7CAA8994" w14:textId="27D042E6" w:rsidR="00C31BFD" w:rsidRDefault="0005462B" w:rsidP="009D500F">
      <w:pPr>
        <w:pStyle w:val="Titre2"/>
      </w:pPr>
      <w:r>
        <w:t>Les limites de compétences de l’agglomération et ses études stratégiques</w:t>
      </w:r>
    </w:p>
    <w:p w14:paraId="2DEB3ED3" w14:textId="39FD9C2A" w:rsidR="00CA336E" w:rsidRPr="00CA336E" w:rsidRDefault="00CA336E" w:rsidP="00CA336E">
      <w:pPr>
        <w:pStyle w:val="Titre3"/>
      </w:pPr>
      <w:r>
        <w:t>Compétences de l’agglomération dans l’écosystème d’acteurs</w:t>
      </w:r>
    </w:p>
    <w:p w14:paraId="1A00275F" w14:textId="3E7EA56D" w:rsidR="000B0A8F" w:rsidRDefault="000B2C19" w:rsidP="001167B6">
      <w:r>
        <w:t xml:space="preserve">Sète </w:t>
      </w:r>
      <w:proofErr w:type="spellStart"/>
      <w:r>
        <w:t>Agglopôle</w:t>
      </w:r>
      <w:proofErr w:type="spellEnd"/>
      <w:r>
        <w:t xml:space="preserve"> Méditerranée est compétente depuis le 1</w:t>
      </w:r>
      <w:r w:rsidRPr="002E4456">
        <w:rPr>
          <w:vertAlign w:val="superscript"/>
        </w:rPr>
        <w:t>er</w:t>
      </w:r>
      <w:r>
        <w:t xml:space="preserve"> janvier 2017 sur la Gestion des Eaux Pluviales Urbaines (</w:t>
      </w:r>
      <w:r w:rsidRPr="009966F7">
        <w:rPr>
          <w:b/>
        </w:rPr>
        <w:t>GEPU</w:t>
      </w:r>
      <w:r>
        <w:t>) et depuis le 1</w:t>
      </w:r>
      <w:r w:rsidRPr="002E4456">
        <w:rPr>
          <w:vertAlign w:val="superscript"/>
        </w:rPr>
        <w:t>er</w:t>
      </w:r>
      <w:r>
        <w:t xml:space="preserve"> janvier 2018 sur la compétence Gestion des Milieux Aquatiques et Protection des Inondations (</w:t>
      </w:r>
      <w:r w:rsidRPr="009966F7">
        <w:rPr>
          <w:b/>
        </w:rPr>
        <w:t>GEMAPI</w:t>
      </w:r>
      <w:r>
        <w:t xml:space="preserve">). </w:t>
      </w:r>
      <w:r w:rsidR="000B0A8F">
        <w:t xml:space="preserve"> La collectivité s’appuie sur ces deux compétences pour assurer l’exploitation de ses réseaux pluviaux, assurer des prescriptions dans le cadre d’autorisation d’urbanisme et définir des plans d’actions stratégiques d’investissement pour préserver durablement la lagune de Thau.  </w:t>
      </w:r>
    </w:p>
    <w:p w14:paraId="37509F85" w14:textId="1C02E112" w:rsidR="001167B6" w:rsidRDefault="000B0A8F" w:rsidP="001167B6">
      <w:pPr>
        <w:rPr>
          <w:szCs w:val="20"/>
        </w:rPr>
      </w:pPr>
      <w:r>
        <w:rPr>
          <w:szCs w:val="20"/>
        </w:rPr>
        <w:t>L’</w:t>
      </w:r>
      <w:r w:rsidR="00430273">
        <w:rPr>
          <w:szCs w:val="20"/>
        </w:rPr>
        <w:t xml:space="preserve">agglomération s’est </w:t>
      </w:r>
      <w:r w:rsidR="006F0395">
        <w:rPr>
          <w:szCs w:val="20"/>
        </w:rPr>
        <w:t>entourée de</w:t>
      </w:r>
      <w:r w:rsidR="00430273">
        <w:rPr>
          <w:szCs w:val="20"/>
        </w:rPr>
        <w:t xml:space="preserve"> plusieurs partenaires aux visions multiples</w:t>
      </w:r>
      <w:r w:rsidR="005D305B">
        <w:rPr>
          <w:szCs w:val="20"/>
        </w:rPr>
        <w:t xml:space="preserve"> </w:t>
      </w:r>
      <w:r w:rsidR="00430273">
        <w:rPr>
          <w:szCs w:val="20"/>
        </w:rPr>
        <w:t xml:space="preserve">issus </w:t>
      </w:r>
      <w:r w:rsidR="005D305B">
        <w:rPr>
          <w:szCs w:val="20"/>
        </w:rPr>
        <w:t xml:space="preserve">de la recherche, du développement et de la </w:t>
      </w:r>
      <w:r w:rsidR="00ED4F4C">
        <w:rPr>
          <w:szCs w:val="20"/>
        </w:rPr>
        <w:t>mise en œuvre opérationnelle (AMO &amp; MOE)</w:t>
      </w:r>
      <w:r w:rsidR="006F0395">
        <w:rPr>
          <w:szCs w:val="20"/>
        </w:rPr>
        <w:t xml:space="preserve"> afin d’adapter la politique de gestion des eaux pluviales aux véritables enjeux territoriaux.</w:t>
      </w:r>
    </w:p>
    <w:p w14:paraId="067827BD" w14:textId="59DA395C" w:rsidR="00A67192" w:rsidRPr="00A67192" w:rsidRDefault="00A67192" w:rsidP="00A67192">
      <w:pPr>
        <w:pStyle w:val="Titre3"/>
        <w:rPr>
          <w:szCs w:val="28"/>
        </w:rPr>
      </w:pPr>
      <w:r>
        <w:t>Lancement de deux études stratégique majeures pour le territoire</w:t>
      </w:r>
    </w:p>
    <w:p w14:paraId="2D78C2C3" w14:textId="418569A9" w:rsidR="00AD311D" w:rsidRDefault="001167B6" w:rsidP="00AD311D">
      <w:pPr>
        <w:rPr>
          <w:szCs w:val="20"/>
        </w:rPr>
      </w:pPr>
      <w:r>
        <w:t>Compte tenu</w:t>
      </w:r>
      <w:r w:rsidR="00AD311D">
        <w:t xml:space="preserve"> du manque d’homogénéité des schémas pluviaux existants et de l’absence de prise en compte de la problématique ruissellement</w:t>
      </w:r>
      <w:r w:rsidR="00C4383E">
        <w:t xml:space="preserve"> dans les règles des zonages pluviaux</w:t>
      </w:r>
      <w:r w:rsidR="00AD311D">
        <w:t xml:space="preserve">, </w:t>
      </w:r>
      <w:r w:rsidR="00CA336E">
        <w:t>Il a été décidé en 2024 de lancer les études sur la base des cahiers des charges, et les études ont été effectivement lancées après consultation au 1</w:t>
      </w:r>
      <w:r w:rsidR="00CA336E">
        <w:rPr>
          <w:vertAlign w:val="superscript"/>
        </w:rPr>
        <w:t>er</w:t>
      </w:r>
      <w:r w:rsidR="00CA336E">
        <w:t xml:space="preserve"> trimestre 2025</w:t>
      </w:r>
    </w:p>
    <w:p w14:paraId="698B59D3" w14:textId="3B0FDB16" w:rsidR="007D578F" w:rsidRPr="00AD311D" w:rsidRDefault="007D578F" w:rsidP="007D578F">
      <w:pPr>
        <w:pStyle w:val="TIRETS"/>
      </w:pPr>
      <w:r>
        <w:t>Elaboration d’une cartographie d’indice de qualité des sols permettant de caractériser la capacité de régulation hydrique des sols</w:t>
      </w:r>
      <w:r w:rsidR="00ED4F4C">
        <w:t xml:space="preserve"> en partenariat </w:t>
      </w:r>
      <w:r w:rsidR="00ED4F4C" w:rsidRPr="00ED4F4C">
        <w:rPr>
          <w:b/>
          <w:bCs/>
        </w:rPr>
        <w:t>avec la Haute Ecole d’Ingénierie et d’Architecture de Frib</w:t>
      </w:r>
      <w:r w:rsidR="00DE6D9E">
        <w:rPr>
          <w:b/>
          <w:bCs/>
        </w:rPr>
        <w:t>o</w:t>
      </w:r>
      <w:r w:rsidR="00ED4F4C" w:rsidRPr="00ED4F4C">
        <w:rPr>
          <w:b/>
          <w:bCs/>
        </w:rPr>
        <w:t>urg en Suisse</w:t>
      </w:r>
      <w:r w:rsidR="00ED4F4C">
        <w:rPr>
          <w:b/>
          <w:bCs/>
        </w:rPr>
        <w:t xml:space="preserve"> (HEIA– FR)</w:t>
      </w:r>
      <w:r w:rsidR="00ED4F4C">
        <w:t> ;</w:t>
      </w:r>
    </w:p>
    <w:p w14:paraId="72F021C5" w14:textId="1A293198" w:rsidR="00AD311D" w:rsidRDefault="00AD311D" w:rsidP="00AD311D">
      <w:pPr>
        <w:pStyle w:val="TIRETS"/>
      </w:pPr>
      <w:r>
        <w:t>E</w:t>
      </w:r>
      <w:r w:rsidRPr="00AD311D">
        <w:t xml:space="preserve">laboration d’un Schéma Directeur de Gestion des Eaux Pluviales Intercommunal </w:t>
      </w:r>
      <w:r w:rsidR="00BE57F1">
        <w:t>(SDGEPI)</w:t>
      </w:r>
      <w:ins w:id="1" w:author="Nelly Peyron" w:date="2025-12-08T14:08:00Z">
        <w:r w:rsidR="0088676B">
          <w:t xml:space="preserve"> </w:t>
        </w:r>
      </w:ins>
      <w:r w:rsidRPr="00AD311D">
        <w:t>unique et homogène fixant un programme d’actions pour les compétences GEMAPI et GEPU</w:t>
      </w:r>
      <w:r>
        <w:t> </w:t>
      </w:r>
      <w:r w:rsidR="00ED4F4C">
        <w:t xml:space="preserve">en partenariat avec </w:t>
      </w:r>
      <w:r w:rsidR="00ED4F4C" w:rsidRPr="00ED4F4C">
        <w:rPr>
          <w:b/>
          <w:bCs/>
        </w:rPr>
        <w:t>les bureaux d’études EGIS, CITEO et ATM</w:t>
      </w:r>
      <w:r w:rsidR="00ED4F4C">
        <w:t>.</w:t>
      </w:r>
    </w:p>
    <w:p w14:paraId="1116FAF1" w14:textId="77777777" w:rsidR="0088676B" w:rsidRDefault="007D578F" w:rsidP="001167B6">
      <w:r>
        <w:t>L’étude d’indice de qualité des sols sera utilisée comme une donnée d’entrée essentielle et indispensable pour l’élaboration de la stratégie de gestion des eaux pluviales.</w:t>
      </w:r>
      <w:r w:rsidR="0088676B">
        <w:t xml:space="preserve"> </w:t>
      </w:r>
    </w:p>
    <w:p w14:paraId="2C47E620" w14:textId="5CEE6A66" w:rsidR="007D578F" w:rsidRDefault="0088676B" w:rsidP="001167B6">
      <w:r>
        <w:t xml:space="preserve">Afin de s’assurer de la cohérence </w:t>
      </w:r>
      <w:r w:rsidR="00AA22D0">
        <w:t xml:space="preserve">technique </w:t>
      </w:r>
      <w:r>
        <w:t xml:space="preserve">d’ensemble dans les approches et visions des </w:t>
      </w:r>
      <w:r w:rsidR="00DE28A8">
        <w:t xml:space="preserve">différents </w:t>
      </w:r>
      <w:r>
        <w:t xml:space="preserve">intervenants, une Assistance à Maîtrise d’Ouvrage a été confiée à la </w:t>
      </w:r>
      <w:r w:rsidRPr="00AC53F9">
        <w:rPr>
          <w:b/>
          <w:bCs/>
        </w:rPr>
        <w:t xml:space="preserve">société </w:t>
      </w:r>
      <w:proofErr w:type="spellStart"/>
      <w:r w:rsidRPr="00AC53F9">
        <w:rPr>
          <w:b/>
          <w:bCs/>
        </w:rPr>
        <w:t>HydroPraxis</w:t>
      </w:r>
      <w:proofErr w:type="spellEnd"/>
      <w:r>
        <w:t>.</w:t>
      </w:r>
    </w:p>
    <w:p w14:paraId="23C5E3CD" w14:textId="49E503D9" w:rsidR="007814DF" w:rsidRDefault="007814DF" w:rsidP="007814DF">
      <w:pPr>
        <w:pStyle w:val="Titre2"/>
      </w:pPr>
      <w:r>
        <w:t xml:space="preserve">Etude d’indice </w:t>
      </w:r>
      <w:r w:rsidR="00F67203">
        <w:t>de qualité des sols (IQS)</w:t>
      </w:r>
      <w:r w:rsidR="00DF0641">
        <w:t> : des sols vivants faces aux inondations</w:t>
      </w:r>
    </w:p>
    <w:p w14:paraId="3A1670A2" w14:textId="2878F42C" w:rsidR="00F67203" w:rsidRPr="00F67203" w:rsidRDefault="00F67203" w:rsidP="00F67203">
      <w:r w:rsidRPr="00F67203">
        <w:t xml:space="preserve">Le projet sur l’Indice de Qualité de Sols </w:t>
      </w:r>
      <w:r w:rsidR="003B487D">
        <w:t xml:space="preserve">(IQS) </w:t>
      </w:r>
      <w:r w:rsidRPr="00F67203">
        <w:t>proposé sur le territoire de Thau s’inscrit pleinement dans la continuité d’un programme de R&amp;D développé sur la région de Morges en Suisse</w:t>
      </w:r>
      <w:r>
        <w:t xml:space="preserve"> (</w:t>
      </w:r>
      <w:r w:rsidR="00E21024">
        <w:t>Favre Boivin et al., 2023</w:t>
      </w:r>
      <w:r>
        <w:t>)</w:t>
      </w:r>
      <w:r w:rsidRPr="00F67203">
        <w:t xml:space="preserve">. </w:t>
      </w:r>
      <w:r>
        <w:lastRenderedPageBreak/>
        <w:t>L</w:t>
      </w:r>
      <w:r w:rsidR="00E21024">
        <w:t xml:space="preserve">’approche </w:t>
      </w:r>
      <w:r w:rsidR="003B487D">
        <w:t>IQS</w:t>
      </w:r>
      <w:r w:rsidR="00E21024">
        <w:t xml:space="preserve"> </w:t>
      </w:r>
      <w:r w:rsidRPr="00F67203">
        <w:t xml:space="preserve">consiste </w:t>
      </w:r>
      <w:r w:rsidR="00E21024">
        <w:t xml:space="preserve">à </w:t>
      </w:r>
      <w:r w:rsidR="003B487D">
        <w:t>segmenter</w:t>
      </w:r>
      <w:r w:rsidR="00E21024">
        <w:t xml:space="preserve"> le territoire</w:t>
      </w:r>
      <w:r w:rsidR="00522834">
        <w:t xml:space="preserve"> sur la base d’informations géoréférencées existantes, renseignant sur l’usage des sols. La fonctionnalité du sol, ici </w:t>
      </w:r>
      <w:r w:rsidR="003B487D">
        <w:t>sa capacité de</w:t>
      </w:r>
      <w:r w:rsidR="00522834">
        <w:t xml:space="preserve"> régulation hydrique, est notée sur une échelle de 1 à 6, à partir de l’expertise pédologique permettant d’interpréter l’usage du sol en propriétés qui en découle. Le système est ouvert est permet l’intégration de nouvelles informations, </w:t>
      </w:r>
      <w:r w:rsidRPr="00F67203">
        <w:t xml:space="preserve">notamment </w:t>
      </w:r>
      <w:r w:rsidR="002F6757">
        <w:t>des analyses pédologiques</w:t>
      </w:r>
      <w:r w:rsidR="00522834">
        <w:t>. L’outil, une carte de la capacité de régulation hydrique des sols, est accompagné d’une carte de fiabilité de l’estimation</w:t>
      </w:r>
      <w:r w:rsidR="003B487D">
        <w:t xml:space="preserve"> présentée</w:t>
      </w:r>
      <w:r w:rsidR="00522834">
        <w:t>.</w:t>
      </w:r>
      <w:r w:rsidRPr="00F67203">
        <w:t xml:space="preserve"> </w:t>
      </w:r>
    </w:p>
    <w:p w14:paraId="458564C0" w14:textId="4442C277" w:rsidR="00F67203" w:rsidRPr="00F67203" w:rsidRDefault="00F67203" w:rsidP="00F67203">
      <w:r w:rsidRPr="00F67203">
        <w:t>L</w:t>
      </w:r>
      <w:r w:rsidR="00522834">
        <w:t>’outil</w:t>
      </w:r>
      <w:r w:rsidRPr="00F67203">
        <w:t xml:space="preserve"> s’appuie sur une connaissance actualisée </w:t>
      </w:r>
      <w:r w:rsidR="00522834">
        <w:t xml:space="preserve">(au rythme d’actualisation de l’information SIG) </w:t>
      </w:r>
      <w:r w:rsidRPr="00F67203">
        <w:t xml:space="preserve">et aussi complète que possible des propriétés et gestion des sols déterminant les </w:t>
      </w:r>
      <w:r w:rsidR="00522834">
        <w:t>capaci</w:t>
      </w:r>
      <w:r w:rsidR="003B487D">
        <w:t>t</w:t>
      </w:r>
      <w:r w:rsidR="00522834">
        <w:t>és</w:t>
      </w:r>
      <w:r w:rsidRPr="00F67203">
        <w:t xml:space="preserve"> d’infiltration. L’étude IQS finalisée contribuera aux objectifs généraux suivants :</w:t>
      </w:r>
    </w:p>
    <w:p w14:paraId="2976E91A" w14:textId="77777777" w:rsidR="00F67203" w:rsidRPr="00F67203" w:rsidRDefault="00F67203" w:rsidP="00F67203">
      <w:pPr>
        <w:pStyle w:val="TIRETS"/>
      </w:pPr>
      <w:r w:rsidRPr="00F67203">
        <w:t>Garantir des solutions durables pour l’évacuation et le traitement des eaux pluviales en prenant en compte notamment les modes de culture agricole ;</w:t>
      </w:r>
    </w:p>
    <w:p w14:paraId="51D94BA2" w14:textId="77777777" w:rsidR="00F67203" w:rsidRPr="00F67203" w:rsidRDefault="00F67203" w:rsidP="00F67203">
      <w:pPr>
        <w:pStyle w:val="TIRETS"/>
      </w:pPr>
      <w:r w:rsidRPr="00F67203">
        <w:t>Identifier les zones de génération du ruissellement et les zones d’accumulation sur le territoire ;</w:t>
      </w:r>
    </w:p>
    <w:p w14:paraId="183760BE" w14:textId="77777777" w:rsidR="00F67203" w:rsidRPr="00F67203" w:rsidRDefault="00F67203" w:rsidP="00F67203">
      <w:pPr>
        <w:pStyle w:val="TIRETS"/>
      </w:pPr>
      <w:r w:rsidRPr="00F67203">
        <w:t>Améliorer la connaissance des sols et sous-sols, mettre en lumière les manques relatifs d’information sur les zones contributives y compris les zones urbaines en vue de favoriser la promotion de l’infiltration ;</w:t>
      </w:r>
    </w:p>
    <w:p w14:paraId="1F87192A" w14:textId="77777777" w:rsidR="00F67203" w:rsidRPr="00F67203" w:rsidRDefault="00F67203" w:rsidP="00F67203">
      <w:pPr>
        <w:pStyle w:val="TIRETS"/>
      </w:pPr>
      <w:r w:rsidRPr="00F67203">
        <w:t>Identifier et caractériser les principaux axes de pollution liés aux lessivages des sols ;</w:t>
      </w:r>
    </w:p>
    <w:p w14:paraId="1CDD2651" w14:textId="77777777" w:rsidR="00F67203" w:rsidRPr="00F67203" w:rsidRDefault="00F67203" w:rsidP="00F67203">
      <w:pPr>
        <w:pStyle w:val="TIRETS"/>
      </w:pPr>
      <w:r w:rsidRPr="00F67203">
        <w:t>Doter les acteurs de l’aménagement du territoire d’un outil simple et efficace pour prendre en compte la qualité des sols et sa gestion dans les processus d’aménagement et pour la gestion de l’eau météorique ;</w:t>
      </w:r>
    </w:p>
    <w:p w14:paraId="6B13C4E5" w14:textId="77777777" w:rsidR="00F67203" w:rsidRPr="00F67203" w:rsidRDefault="00F67203" w:rsidP="00F67203">
      <w:pPr>
        <w:pStyle w:val="TIRETS"/>
      </w:pPr>
      <w:r w:rsidRPr="00F67203">
        <w:t>Permettre un suivi périodique et aussi automatisé que possible de l’évolution de la qualité des sols, sous-sols et nappes à l’échelle régionale, communale ou d’un périmètre particulier, à partir des nouvelles informations d’usage des sols ou de caractérisation des sols ;</w:t>
      </w:r>
    </w:p>
    <w:p w14:paraId="3A0B75B8" w14:textId="22974A82" w:rsidR="00F67203" w:rsidRDefault="00F67203" w:rsidP="00F67203">
      <w:pPr>
        <w:pStyle w:val="TIRETS"/>
      </w:pPr>
      <w:r w:rsidRPr="00F67203">
        <w:t>Soutenir les bases de politiques publiques préservant la qualité des sols et de la ressource en eau.</w:t>
      </w:r>
    </w:p>
    <w:p w14:paraId="5902283A" w14:textId="75CD187F" w:rsidR="00680DD6" w:rsidRDefault="004C397E" w:rsidP="004C397E">
      <w:pPr>
        <w:pStyle w:val="Titre1"/>
      </w:pPr>
      <w:r>
        <w:t xml:space="preserve">METTRE EN PLACE UNE METHODOLOGIE DURABLE, </w:t>
      </w:r>
      <w:r w:rsidR="007214AA">
        <w:t xml:space="preserve">dynamique et </w:t>
      </w:r>
      <w:r>
        <w:t xml:space="preserve">adaptée </w:t>
      </w:r>
      <w:r w:rsidR="006C4DE6">
        <w:t xml:space="preserve">pour l’avenir du </w:t>
      </w:r>
      <w:r>
        <w:t>territoire</w:t>
      </w:r>
    </w:p>
    <w:p w14:paraId="640B9367" w14:textId="77777777" w:rsidR="00A02FF7" w:rsidRDefault="00A02FF7" w:rsidP="00A02FF7">
      <w:pPr>
        <w:pStyle w:val="Titre2"/>
      </w:pPr>
      <w:r>
        <w:t xml:space="preserve">Etude du Schéma Directeur Intercommunal de Gestion des Eaux Pluviales </w:t>
      </w:r>
    </w:p>
    <w:p w14:paraId="2B22D4E6" w14:textId="77777777" w:rsidR="00A02FF7" w:rsidRDefault="00A02FF7" w:rsidP="00A02FF7">
      <w:pPr>
        <w:pStyle w:val="Titre3"/>
      </w:pPr>
      <w:r>
        <w:t>Les enjeux et objectifs généraux de la stratégie de gestion des eaux pluviale de l’agglomération de Sète</w:t>
      </w:r>
    </w:p>
    <w:p w14:paraId="724E4668" w14:textId="77777777" w:rsidR="00A02FF7" w:rsidRPr="00405C57" w:rsidRDefault="00A02FF7" w:rsidP="00A02FF7">
      <w:r w:rsidRPr="00405C57">
        <w:t xml:space="preserve">Le schéma pluvial intercommunal de Sète </w:t>
      </w:r>
      <w:proofErr w:type="spellStart"/>
      <w:r w:rsidRPr="00405C57">
        <w:t>Agglopôle</w:t>
      </w:r>
      <w:proofErr w:type="spellEnd"/>
      <w:r w:rsidRPr="00405C57">
        <w:t xml:space="preserve"> Méditerranée s’articule autour d’une </w:t>
      </w:r>
      <w:r w:rsidRPr="00405C57">
        <w:rPr>
          <w:b/>
          <w:bCs/>
        </w:rPr>
        <w:t>logique globale</w:t>
      </w:r>
      <w:r w:rsidRPr="00405C57">
        <w:t> en trois temps : un </w:t>
      </w:r>
      <w:r w:rsidRPr="00405C57">
        <w:rPr>
          <w:b/>
          <w:bCs/>
        </w:rPr>
        <w:t>diagnostic approfondi</w:t>
      </w:r>
      <w:r w:rsidRPr="00405C57">
        <w:t> des risques de ruissellement</w:t>
      </w:r>
      <w:r>
        <w:t>, des réseaux</w:t>
      </w:r>
      <w:r w:rsidRPr="00405C57">
        <w:t xml:space="preserve"> et des capacités d’infiltration des sols, suivi de la définition d’</w:t>
      </w:r>
      <w:r w:rsidRPr="00405C57">
        <w:rPr>
          <w:b/>
          <w:bCs/>
        </w:rPr>
        <w:t>actions techniques</w:t>
      </w:r>
      <w:r w:rsidRPr="00405C57">
        <w:t> (ralentissement des flux, désengorgement des réseaux, solutions à la source), et enfin leur </w:t>
      </w:r>
      <w:r w:rsidRPr="00405C57">
        <w:rPr>
          <w:b/>
          <w:bCs/>
        </w:rPr>
        <w:t>intégration dans les documents d’urbanisme</w:t>
      </w:r>
      <w:r w:rsidRPr="00405C57">
        <w:t xml:space="preserve"> (PLU, </w:t>
      </w:r>
      <w:proofErr w:type="spellStart"/>
      <w:r>
        <w:t>SAGE,</w:t>
      </w:r>
      <w:r w:rsidRPr="00405C57">
        <w:t>SCoT</w:t>
      </w:r>
      <w:proofErr w:type="spellEnd"/>
      <w:r w:rsidRPr="00405C57">
        <w:t>) pour limiter l’imperméabilisation</w:t>
      </w:r>
      <w:r>
        <w:t xml:space="preserve">, </w:t>
      </w:r>
      <w:r w:rsidRPr="00405C57">
        <w:t>sécuriser les aménagements</w:t>
      </w:r>
      <w:r>
        <w:t xml:space="preserve"> et limiter l’impact environnemental</w:t>
      </w:r>
      <w:r w:rsidRPr="00405C57">
        <w:t>.</w:t>
      </w:r>
    </w:p>
    <w:p w14:paraId="3FEFEF3B" w14:textId="77777777" w:rsidR="00A02FF7" w:rsidRPr="00405C57" w:rsidRDefault="00A02FF7" w:rsidP="00A02FF7">
      <w:r w:rsidRPr="00405C57">
        <w:t>Trois </w:t>
      </w:r>
      <w:r w:rsidRPr="00405C57">
        <w:rPr>
          <w:b/>
          <w:bCs/>
        </w:rPr>
        <w:t>piliers</w:t>
      </w:r>
      <w:r w:rsidRPr="00405C57">
        <w:t> structurent cette démarche :</w:t>
      </w:r>
    </w:p>
    <w:p w14:paraId="72B97030" w14:textId="77777777" w:rsidR="00A02FF7" w:rsidRPr="00405C57" w:rsidRDefault="00A02FF7" w:rsidP="00A02FF7">
      <w:pPr>
        <w:numPr>
          <w:ilvl w:val="0"/>
          <w:numId w:val="25"/>
        </w:numPr>
      </w:pPr>
      <w:r w:rsidRPr="00405C57">
        <w:rPr>
          <w:b/>
          <w:bCs/>
        </w:rPr>
        <w:t>Technique</w:t>
      </w:r>
      <w:r w:rsidRPr="00405C57">
        <w:t> : modélisations hydrauliques et zonage pluvial pour cibler les axes critiques et optimiser les ouvrages (bassins, infiltrations</w:t>
      </w:r>
      <w:proofErr w:type="gramStart"/>
      <w:r w:rsidRPr="00405C57">
        <w:t>);</w:t>
      </w:r>
      <w:proofErr w:type="gramEnd"/>
    </w:p>
    <w:p w14:paraId="4F11E5C3" w14:textId="77777777" w:rsidR="00A02FF7" w:rsidRPr="00405C57" w:rsidRDefault="00A02FF7" w:rsidP="00A02FF7">
      <w:pPr>
        <w:numPr>
          <w:ilvl w:val="0"/>
          <w:numId w:val="25"/>
        </w:numPr>
      </w:pPr>
      <w:r w:rsidRPr="00405C57">
        <w:rPr>
          <w:b/>
          <w:bCs/>
        </w:rPr>
        <w:t>Environnemental</w:t>
      </w:r>
      <w:r w:rsidRPr="00405C57">
        <w:t> : préservation des milieux aquatiques et réduction des pollutions diffuses, en lien avec les objectifs du SDAGE ;</w:t>
      </w:r>
    </w:p>
    <w:p w14:paraId="7CA83B49" w14:textId="77777777" w:rsidR="00A02FF7" w:rsidRPr="00405C57" w:rsidRDefault="00A02FF7" w:rsidP="00A02FF7">
      <w:pPr>
        <w:numPr>
          <w:ilvl w:val="0"/>
          <w:numId w:val="25"/>
        </w:numPr>
      </w:pPr>
      <w:r w:rsidRPr="00405C57">
        <w:rPr>
          <w:b/>
          <w:bCs/>
        </w:rPr>
        <w:t>Réglementaire</w:t>
      </w:r>
      <w:r w:rsidRPr="00405C57">
        <w:t> : traduction des préconisations dans les règles d’urbanisme (coefficient de pleine terre, servitudes) et alignement sur la loi ZAN.</w:t>
      </w:r>
    </w:p>
    <w:p w14:paraId="5CF74A5E" w14:textId="76091230" w:rsidR="00A02FF7" w:rsidRPr="00405C57" w:rsidRDefault="00A02FF7" w:rsidP="00A02FF7">
      <w:r w:rsidRPr="00405C57">
        <w:t>L’objectif final est une </w:t>
      </w:r>
      <w:r w:rsidRPr="00405C57">
        <w:rPr>
          <w:b/>
          <w:bCs/>
        </w:rPr>
        <w:t>résilience climatique</w:t>
      </w:r>
      <w:r w:rsidRPr="00405C57">
        <w:t> accrue, via une gestion durable des eaux pluviales (de l’événement courant à l’exceptionnel</w:t>
      </w:r>
      <w:r w:rsidR="00C649C0" w:rsidRPr="00405C57">
        <w:t>),</w:t>
      </w:r>
      <w:r w:rsidRPr="00405C57">
        <w:t xml:space="preserve"> tout en assurant une </w:t>
      </w:r>
      <w:r w:rsidRPr="00405C57">
        <w:rPr>
          <w:b/>
          <w:bCs/>
        </w:rPr>
        <w:t>cohérence territoriale</w:t>
      </w:r>
      <w:r w:rsidRPr="00405C57">
        <w:t xml:space="preserve"> entre prévention des risques, aménagement et </w:t>
      </w:r>
      <w:r w:rsidR="00C649C0">
        <w:t>respect du cadre règlementaire</w:t>
      </w:r>
      <w:r w:rsidR="008178A7">
        <w:t>.</w:t>
      </w:r>
    </w:p>
    <w:p w14:paraId="62BFB261" w14:textId="77777777" w:rsidR="00C33383" w:rsidRDefault="00C33383" w:rsidP="00C33383">
      <w:pPr>
        <w:pStyle w:val="Titre3"/>
      </w:pPr>
      <w:r>
        <w:t>Méthodes, outils et premiers bilans</w:t>
      </w:r>
    </w:p>
    <w:p w14:paraId="2353C8FB" w14:textId="69F0FB29" w:rsidR="0014624C" w:rsidDel="00680536" w:rsidRDefault="00911DAE" w:rsidP="0014624C">
      <w:pPr>
        <w:rPr>
          <w:del w:id="2" w:author="Camille Auvray" w:date="2025-12-01T13:44:00Z"/>
        </w:rPr>
      </w:pPr>
      <w:r>
        <w:t>Le d</w:t>
      </w:r>
      <w:r w:rsidR="0014624C">
        <w:t>iagnostic du SDGEP</w:t>
      </w:r>
      <w:r>
        <w:t>I</w:t>
      </w:r>
      <w:r w:rsidR="0014624C">
        <w:t xml:space="preserve"> met en avant trois zones distinctes en termes de fonctionnement hydrologique et de contexte géographique : </w:t>
      </w:r>
    </w:p>
    <w:p w14:paraId="054C47D8" w14:textId="7B2C91F0" w:rsidR="0014624C" w:rsidRDefault="0014624C" w:rsidP="0014624C">
      <w:pPr>
        <w:pStyle w:val="Paragraphedeliste"/>
        <w:numPr>
          <w:ilvl w:val="0"/>
          <w:numId w:val="28"/>
        </w:numPr>
      </w:pPr>
      <w:r>
        <w:t>Le secteur littoral ;</w:t>
      </w:r>
    </w:p>
    <w:p w14:paraId="48D0829C" w14:textId="09D461F2" w:rsidR="0014624C" w:rsidDel="00091D11" w:rsidRDefault="0014624C" w:rsidP="00091D11">
      <w:pPr>
        <w:pStyle w:val="Paragraphedeliste"/>
        <w:numPr>
          <w:ilvl w:val="0"/>
          <w:numId w:val="28"/>
        </w:numPr>
        <w:rPr>
          <w:del w:id="3" w:author="GALLION Jérémy" w:date="2025-12-08T17:34:00Z"/>
        </w:rPr>
      </w:pPr>
      <w:r>
        <w:t>Le secteur correspondant au bassin versant de la Vène, cours d’eau se jetant dans l’étang de Thau ;</w:t>
      </w:r>
    </w:p>
    <w:p w14:paraId="44D5F17A" w14:textId="77777777" w:rsidR="00091D11" w:rsidRDefault="00091D11" w:rsidP="0014624C">
      <w:pPr>
        <w:pStyle w:val="Paragraphedeliste"/>
        <w:numPr>
          <w:ilvl w:val="0"/>
          <w:numId w:val="28"/>
        </w:numPr>
        <w:rPr>
          <w:ins w:id="4" w:author="GALLION Jérémy" w:date="2025-12-08T17:34:00Z"/>
        </w:rPr>
      </w:pPr>
    </w:p>
    <w:p w14:paraId="022F8526" w14:textId="25EF0F58" w:rsidR="0014624C" w:rsidRDefault="0014624C" w:rsidP="00E9292F">
      <w:pPr>
        <w:pStyle w:val="Paragraphedeliste"/>
        <w:numPr>
          <w:ilvl w:val="0"/>
          <w:numId w:val="28"/>
        </w:numPr>
      </w:pPr>
      <w:r>
        <w:lastRenderedPageBreak/>
        <w:t>Le secteur du nord de l’étang de Thau.</w:t>
      </w:r>
    </w:p>
    <w:p w14:paraId="6AB4D90F" w14:textId="10D193D3" w:rsidR="0014624C" w:rsidRDefault="0014624C" w:rsidP="0014624C">
      <w:r>
        <w:t xml:space="preserve">Les phases </w:t>
      </w:r>
      <w:del w:id="5" w:author="Nelly Peyron" w:date="2025-12-08T11:03:00Z">
        <w:r w:rsidDel="009307D4">
          <w:delText xml:space="preserve">à venir </w:delText>
        </w:r>
      </w:del>
      <w:r>
        <w:t xml:space="preserve">du SDGEPI </w:t>
      </w:r>
      <w:del w:id="6" w:author="Nelly Peyron" w:date="2025-12-08T11:03:00Z">
        <w:r w:rsidDel="009307D4">
          <w:delText>vont</w:delText>
        </w:r>
      </w:del>
      <w:r>
        <w:t xml:space="preserve"> </w:t>
      </w:r>
      <w:del w:id="7" w:author="GALLION Jérémy" w:date="2025-12-08T17:33:00Z">
        <w:r w:rsidDel="00D71C09">
          <w:delText>intégre</w:delText>
        </w:r>
      </w:del>
      <w:ins w:id="8" w:author="Nelly Peyron" w:date="2025-12-08T11:03:00Z">
        <w:del w:id="9" w:author="GALLION Jérémy" w:date="2025-12-08T17:33:00Z">
          <w:r w:rsidR="009307D4" w:rsidDel="00D71C09">
            <w:delText>nt</w:delText>
          </w:r>
        </w:del>
      </w:ins>
      <w:ins w:id="10" w:author="GALLION Jérémy" w:date="2025-12-08T17:33:00Z">
        <w:r w:rsidR="00D71C09">
          <w:t>intègrent</w:t>
        </w:r>
      </w:ins>
      <w:del w:id="11" w:author="Nelly Peyron" w:date="2025-12-08T11:03:00Z">
        <w:r w:rsidDel="009307D4">
          <w:delText>r</w:delText>
        </w:r>
      </w:del>
      <w:r>
        <w:t xml:space="preserve"> l’analyse de ces fonctionnements dans le</w:t>
      </w:r>
      <w:ins w:id="12" w:author="Nelly Peyron" w:date="2025-12-08T14:16:00Z">
        <w:r w:rsidR="00DE28A8">
          <w:t>s</w:t>
        </w:r>
      </w:ins>
      <w:r>
        <w:t xml:space="preserve"> modèle</w:t>
      </w:r>
      <w:ins w:id="13" w:author="Nelly Peyron" w:date="2025-12-08T14:16:00Z">
        <w:r w:rsidR="00DE28A8">
          <w:t>s</w:t>
        </w:r>
      </w:ins>
      <w:r>
        <w:t xml:space="preserve"> hydraulique</w:t>
      </w:r>
      <w:ins w:id="14" w:author="Nelly Peyron" w:date="2025-12-08T14:16:00Z">
        <w:r w:rsidR="00DE28A8">
          <w:t>s</w:t>
        </w:r>
      </w:ins>
      <w:r>
        <w:t xml:space="preserve"> </w:t>
      </w:r>
      <w:ins w:id="15" w:author="Nelly Peyron" w:date="2025-12-08T11:03:00Z">
        <w:r w:rsidR="009307D4">
          <w:t>PCS</w:t>
        </w:r>
      </w:ins>
      <w:ins w:id="16" w:author="Nelly Peyron" w:date="2025-12-08T11:04:00Z">
        <w:r w:rsidR="009307D4">
          <w:t xml:space="preserve">WMM </w:t>
        </w:r>
      </w:ins>
      <w:ins w:id="17" w:author="Nelly Peyron" w:date="2025-12-08T14:18:00Z">
        <w:r w:rsidR="00DE28A8">
          <w:t xml:space="preserve">du territoire </w:t>
        </w:r>
      </w:ins>
      <w:del w:id="18" w:author="Nelly Peyron" w:date="2025-12-08T14:17:00Z">
        <w:r w:rsidDel="00DE28A8">
          <w:delText>révisé</w:delText>
        </w:r>
      </w:del>
      <w:ins w:id="19" w:author="Nelly Peyron" w:date="2025-12-08T14:17:00Z">
        <w:r w:rsidR="00DE28A8">
          <w:t xml:space="preserve">mis à jour </w:t>
        </w:r>
      </w:ins>
      <w:del w:id="20" w:author="Nelly Peyron" w:date="2025-12-08T14:18:00Z">
        <w:r w:rsidDel="00DE28A8">
          <w:delText xml:space="preserve"> </w:delText>
        </w:r>
      </w:del>
      <w:ins w:id="21" w:author="Nelly Peyron" w:date="2025-12-08T14:18:00Z">
        <w:r w:rsidR="00DE28A8">
          <w:t xml:space="preserve">et </w:t>
        </w:r>
      </w:ins>
      <w:r>
        <w:t>qui alimenter</w:t>
      </w:r>
      <w:ins w:id="22" w:author="Nelly Peyron" w:date="2025-12-08T14:17:00Z">
        <w:r w:rsidR="00DE28A8">
          <w:t>ont</w:t>
        </w:r>
      </w:ins>
      <w:del w:id="23" w:author="Nelly Peyron" w:date="2025-12-08T14:17:00Z">
        <w:r w:rsidDel="00DE28A8">
          <w:delText>a</w:delText>
        </w:r>
      </w:del>
      <w:r>
        <w:t xml:space="preserve"> </w:t>
      </w:r>
      <w:del w:id="24" w:author="Nelly Peyron" w:date="2025-12-08T11:00:00Z">
        <w:r w:rsidDel="009307D4">
          <w:delText>le futur modèle hydraulique</w:delText>
        </w:r>
      </w:del>
      <w:ins w:id="25" w:author="Nelly Peyron" w:date="2025-12-08T14:16:00Z">
        <w:del w:id="26" w:author="GALLION Jérémy" w:date="2025-12-08T17:32:00Z">
          <w:r w:rsidR="00DE28A8" w:rsidDel="00AC53F9">
            <w:delText>la</w:delText>
          </w:r>
        </w:del>
      </w:ins>
      <w:ins w:id="27" w:author="GALLION Jérémy" w:date="2025-12-08T17:32:00Z">
        <w:r w:rsidR="00AC53F9">
          <w:t>une</w:t>
        </w:r>
      </w:ins>
      <w:ins w:id="28" w:author="Nelly Peyron" w:date="2025-12-08T11:04:00Z">
        <w:r w:rsidR="009307D4">
          <w:t xml:space="preserve"> </w:t>
        </w:r>
      </w:ins>
      <w:ins w:id="29" w:author="Nelly Peyron" w:date="2025-12-08T11:00:00Z">
        <w:r w:rsidR="009307D4">
          <w:t>plateforme</w:t>
        </w:r>
      </w:ins>
      <w:ins w:id="30" w:author="Nelly Peyron" w:date="2025-12-08T11:04:00Z">
        <w:r w:rsidR="009307D4">
          <w:t xml:space="preserve"> d’information</w:t>
        </w:r>
      </w:ins>
      <w:ins w:id="31" w:author="Nelly Peyron" w:date="2025-12-08T14:18:00Z">
        <w:r w:rsidR="00DE28A8">
          <w:t xml:space="preserve">s 3D </w:t>
        </w:r>
      </w:ins>
      <w:ins w:id="32" w:author="Nelly Peyron" w:date="2025-12-08T14:19:00Z">
        <w:r w:rsidR="00DE28A8">
          <w:t>interactive</w:t>
        </w:r>
      </w:ins>
      <w:ins w:id="33" w:author="Nelly Peyron" w:date="2025-12-08T14:18:00Z">
        <w:r w:rsidR="00DE28A8">
          <w:t xml:space="preserve"> et </w:t>
        </w:r>
      </w:ins>
      <w:ins w:id="34" w:author="Nelly Peyron" w:date="2025-12-08T11:04:00Z">
        <w:r w:rsidR="009307D4">
          <w:t>partagée</w:t>
        </w:r>
      </w:ins>
      <w:ins w:id="35" w:author="Nelly Peyron" w:date="2025-12-08T14:18:00Z">
        <w:r w:rsidR="00DE28A8">
          <w:t xml:space="preserve"> </w:t>
        </w:r>
      </w:ins>
      <w:ins w:id="36" w:author="GALLION Jérémy" w:date="2025-12-08T17:32:00Z">
        <w:r w:rsidR="00AC53F9">
          <w:t xml:space="preserve">type </w:t>
        </w:r>
      </w:ins>
      <w:proofErr w:type="spellStart"/>
      <w:ins w:id="37" w:author="Nelly Peyron" w:date="2025-12-08T14:18:00Z">
        <w:r w:rsidR="00DE28A8">
          <w:t>StormCity</w:t>
        </w:r>
      </w:ins>
      <w:proofErr w:type="spellEnd"/>
      <w:del w:id="38" w:author="Nelly Peyron" w:date="2025-12-08T14:18:00Z">
        <w:r w:rsidDel="00DE28A8">
          <w:delText xml:space="preserve"> évoluti</w:delText>
        </w:r>
      </w:del>
      <w:del w:id="39" w:author="Nelly Peyron" w:date="2025-12-08T11:00:00Z">
        <w:r w:rsidDel="009307D4">
          <w:delText>f</w:delText>
        </w:r>
      </w:del>
      <w:r>
        <w:t xml:space="preserve">. </w:t>
      </w:r>
      <w:del w:id="40" w:author="Nelly Peyron" w:date="2025-12-08T11:04:00Z">
        <w:r w:rsidDel="00121D93">
          <w:delText>Ensuite, l</w:delText>
        </w:r>
      </w:del>
      <w:ins w:id="41" w:author="Nelly Peyron" w:date="2025-12-08T11:04:00Z">
        <w:r w:rsidR="00121D93">
          <w:t>L</w:t>
        </w:r>
      </w:ins>
      <w:r>
        <w:t xml:space="preserve">es phases </w:t>
      </w:r>
      <w:r w:rsidR="00121D93">
        <w:t>suivante</w:t>
      </w:r>
      <w:ins w:id="42" w:author="GALLION Jérémy" w:date="2025-12-08T17:26:00Z">
        <w:r w:rsidR="00AC53F9">
          <w:t>s</w:t>
        </w:r>
      </w:ins>
      <w:r>
        <w:t xml:space="preserve"> du schéma, qui portent sur les scenarii combinés d’aménagement et de modification du réseau de gestion des eaux pluviales (pluie 10 ans et 30 ans), intégreront les résultats de l’étude IQS en vue de proposer des règles et solutions de gestion des eaux pluviales cohérentes avec les capacités des sols, et les fonctionnements hydrologiques locaux. </w:t>
      </w:r>
    </w:p>
    <w:p w14:paraId="39261AF4" w14:textId="13EA0328" w:rsidR="00214F7A" w:rsidRDefault="00796BE2" w:rsidP="00F4355E">
      <w:pPr>
        <w:pStyle w:val="Titre2"/>
      </w:pPr>
      <w:r>
        <w:t xml:space="preserve"> </w:t>
      </w:r>
      <w:r w:rsidR="00DE28A8">
        <w:t>Mise en place</w:t>
      </w:r>
      <w:del w:id="43" w:author="Nelly Peyron" w:date="2025-12-08T11:15:00Z">
        <w:r w:rsidR="00214F7A" w:rsidDel="00796BE2">
          <w:delText xml:space="preserve"> </w:delText>
        </w:r>
      </w:del>
      <w:r>
        <w:t xml:space="preserve"> </w:t>
      </w:r>
      <w:r w:rsidR="00214F7A">
        <w:t>d’un</w:t>
      </w:r>
      <w:ins w:id="44" w:author="Nelly Peyron" w:date="2025-12-08T11:01:00Z">
        <w:r w:rsidR="009307D4">
          <w:t>e</w:t>
        </w:r>
      </w:ins>
      <w:r w:rsidR="00214F7A">
        <w:t xml:space="preserve"> </w:t>
      </w:r>
      <w:r w:rsidR="009307D4">
        <w:t xml:space="preserve">plateforme </w:t>
      </w:r>
      <w:r w:rsidR="00121D93">
        <w:t xml:space="preserve">d’information </w:t>
      </w:r>
      <w:r w:rsidR="00214F7A">
        <w:t xml:space="preserve">hydraulique « dynamique » </w:t>
      </w:r>
      <w:del w:id="45" w:author="GALLION Jérémy" w:date="2025-12-08T17:31:00Z">
        <w:r w:rsidR="00DE28A8" w:rsidDel="00AC53F9">
          <w:delText xml:space="preserve"> </w:delText>
        </w:r>
      </w:del>
      <w:r w:rsidR="00DE28A8">
        <w:t>et partagée</w:t>
      </w:r>
    </w:p>
    <w:p w14:paraId="735179F7" w14:textId="379F0872" w:rsidR="00214F7A" w:rsidRDefault="006C4DE6" w:rsidP="00BB57A4">
      <w:r>
        <w:t xml:space="preserve">Au regard de ces grands objectifs, l’agglomération de Sète </w:t>
      </w:r>
      <w:del w:id="46" w:author="Nelly Peyron" w:date="2025-12-08T15:58:00Z">
        <w:r w:rsidDel="00AA22D0">
          <w:delText xml:space="preserve">souhaite </w:delText>
        </w:r>
      </w:del>
      <w:del w:id="47" w:author="Nelly Peyron" w:date="2025-12-08T14:20:00Z">
        <w:r w:rsidDel="00DE28A8">
          <w:delText>développer un</w:delText>
        </w:r>
      </w:del>
      <w:ins w:id="48" w:author="Nelly Peyron" w:date="2025-12-08T14:20:00Z">
        <w:r w:rsidR="00DE28A8">
          <w:t>prévoit d’utiliser la</w:t>
        </w:r>
      </w:ins>
      <w:ins w:id="49" w:author="Nelly Peyron" w:date="2025-12-08T11:02:00Z">
        <w:r w:rsidR="009307D4">
          <w:t xml:space="preserve"> plateforme</w:t>
        </w:r>
      </w:ins>
      <w:ins w:id="50" w:author="GALLION Jérémy" w:date="2025-12-08T17:31:00Z">
        <w:r w:rsidR="00AC53F9">
          <w:t xml:space="preserve"> </w:t>
        </w:r>
      </w:ins>
      <w:del w:id="51" w:author="Nelly Peyron" w:date="2025-12-08T11:02:00Z">
        <w:r w:rsidDel="009307D4">
          <w:delText xml:space="preserve"> </w:delText>
        </w:r>
      </w:del>
      <w:ins w:id="52" w:author="GALLION Jérémy" w:date="2025-12-08T17:33:00Z">
        <w:r w:rsidR="00AC53F9">
          <w:t xml:space="preserve">d’information </w:t>
        </w:r>
      </w:ins>
      <w:ins w:id="53" w:author="Nelly Peyron" w:date="2025-12-08T14:20:00Z">
        <w:del w:id="54" w:author="GALLION Jérémy" w:date="2025-12-08T17:33:00Z">
          <w:r w:rsidR="00DE28A8" w:rsidDel="00AC53F9">
            <w:delText xml:space="preserve">StormCity </w:delText>
          </w:r>
        </w:del>
        <w:r w:rsidR="00DE28A8">
          <w:t xml:space="preserve">afin </w:t>
        </w:r>
      </w:ins>
      <w:del w:id="55" w:author="Nelly Peyron" w:date="2025-12-08T11:02:00Z">
        <w:r w:rsidDel="009307D4">
          <w:delText>modèle</w:delText>
        </w:r>
      </w:del>
      <w:r>
        <w:t xml:space="preserve"> </w:t>
      </w:r>
      <w:ins w:id="56" w:author="Nelly Peyron" w:date="2025-12-08T11:06:00Z">
        <w:r w:rsidR="00121D93">
          <w:t xml:space="preserve">d’avoir accès aux </w:t>
        </w:r>
      </w:ins>
      <w:ins w:id="57" w:author="Nelly Peyron" w:date="2025-12-08T11:15:00Z">
        <w:r w:rsidR="00796BE2">
          <w:t xml:space="preserve">multiples </w:t>
        </w:r>
      </w:ins>
      <w:ins w:id="58" w:author="Nelly Peyron" w:date="2025-12-08T11:06:00Z">
        <w:r w:rsidR="00121D93">
          <w:t xml:space="preserve">informations </w:t>
        </w:r>
      </w:ins>
      <w:r>
        <w:t>hydraulique</w:t>
      </w:r>
      <w:ins w:id="59" w:author="Nelly Peyron" w:date="2025-12-08T11:06:00Z">
        <w:r w:rsidR="00121D93">
          <w:t>s</w:t>
        </w:r>
      </w:ins>
      <w:ins w:id="60" w:author="Nelly Peyron" w:date="2025-12-08T11:16:00Z">
        <w:r w:rsidR="00796BE2">
          <w:t xml:space="preserve"> issues des différents travaux menés</w:t>
        </w:r>
      </w:ins>
      <w:ins w:id="61" w:author="Nelly Peyron" w:date="2025-12-08T11:06:00Z">
        <w:r w:rsidR="00121D93">
          <w:t xml:space="preserve"> de manière</w:t>
        </w:r>
      </w:ins>
      <w:ins w:id="62" w:author="Nelly Peyron" w:date="2025-12-08T11:07:00Z">
        <w:r w:rsidR="00121D93">
          <w:t xml:space="preserve"> partagée</w:t>
        </w:r>
      </w:ins>
      <w:ins w:id="63" w:author="Nelly Peyron" w:date="2025-12-08T11:16:00Z">
        <w:r w:rsidR="00796BE2">
          <w:t xml:space="preserve"> et dynamique</w:t>
        </w:r>
      </w:ins>
      <w:ins w:id="64" w:author="Nelly Peyron" w:date="2025-12-08T11:07:00Z">
        <w:r w:rsidR="00121D93">
          <w:t xml:space="preserve"> entre les différents acteurs</w:t>
        </w:r>
      </w:ins>
      <w:ins w:id="65" w:author="Nelly Peyron" w:date="2025-12-08T14:20:00Z">
        <w:r w:rsidR="00DE28A8">
          <w:t xml:space="preserve"> du territoire</w:t>
        </w:r>
      </w:ins>
      <w:del w:id="66" w:author="Nelly Peyron" w:date="2025-12-08T11:16:00Z">
        <w:r w:rsidDel="00796BE2">
          <w:delText xml:space="preserve"> « dynamique </w:delText>
        </w:r>
      </w:del>
      <w:del w:id="67" w:author="GALLION Jérémy" w:date="2025-12-08T17:32:00Z">
        <w:r w:rsidDel="00AC53F9">
          <w:delText>»</w:delText>
        </w:r>
      </w:del>
      <w:ins w:id="68" w:author="Nelly Peyron" w:date="2025-12-08T11:07:00Z">
        <w:del w:id="69" w:author="GALLION Jérémy" w:date="2025-12-08T17:32:00Z">
          <w:r w:rsidR="00121D93" w:rsidDel="00AC53F9">
            <w:delText> </w:delText>
          </w:r>
        </w:del>
      </w:ins>
      <w:ins w:id="70" w:author="Nelly Peyron" w:date="2025-12-08T11:16:00Z">
        <w:del w:id="71" w:author="GALLION Jérémy" w:date="2025-12-08T17:32:00Z">
          <w:r w:rsidR="00796BE2" w:rsidDel="00AC53F9">
            <w:delText>.</w:delText>
          </w:r>
        </w:del>
      </w:ins>
      <w:ins w:id="72" w:author="GALLION Jérémy" w:date="2025-12-08T17:32:00Z">
        <w:r w:rsidR="00AC53F9">
          <w:t>».</w:t>
        </w:r>
      </w:ins>
      <w:ins w:id="73" w:author="Nelly Peyron" w:date="2025-12-08T11:16:00Z">
        <w:r w:rsidR="00796BE2">
          <w:t xml:space="preserve"> </w:t>
        </w:r>
      </w:ins>
      <w:ins w:id="74" w:author="Nelly Peyron" w:date="2025-12-08T14:20:00Z">
        <w:r w:rsidR="00DE28A8">
          <w:t>La</w:t>
        </w:r>
      </w:ins>
      <w:ins w:id="75" w:author="Nelly Peyron" w:date="2025-12-08T14:21:00Z">
        <w:r w:rsidR="00DE28A8">
          <w:t xml:space="preserve"> </w:t>
        </w:r>
      </w:ins>
      <w:ins w:id="76" w:author="Nelly Peyron" w:date="2025-12-08T11:07:00Z">
        <w:r w:rsidR="00121D93">
          <w:t xml:space="preserve">plateforme </w:t>
        </w:r>
      </w:ins>
      <w:del w:id="77" w:author="Nelly Peyron" w:date="2025-12-08T11:07:00Z">
        <w:r w:rsidDel="00121D93">
          <w:delText xml:space="preserve"> </w:delText>
        </w:r>
      </w:del>
      <w:r>
        <w:t>perme</w:t>
      </w:r>
      <w:ins w:id="78" w:author="Nelly Peyron" w:date="2025-12-08T11:06:00Z">
        <w:r w:rsidR="00121D93">
          <w:t>t</w:t>
        </w:r>
      </w:ins>
      <w:r>
        <w:t>t</w:t>
      </w:r>
      <w:ins w:id="79" w:author="Nelly Peyron" w:date="2025-12-08T11:06:00Z">
        <w:r w:rsidR="00121D93">
          <w:t>ra</w:t>
        </w:r>
      </w:ins>
      <w:del w:id="80" w:author="Nelly Peyron" w:date="2025-12-08T11:06:00Z">
        <w:r w:rsidDel="00121D93">
          <w:delText>tant</w:delText>
        </w:r>
      </w:del>
      <w:r>
        <w:t xml:space="preserve"> </w:t>
      </w:r>
      <w:ins w:id="81" w:author="Nelly Peyron" w:date="2025-12-08T11:18:00Z">
        <w:r w:rsidR="00796BE2">
          <w:t xml:space="preserve">aux utilisateurs </w:t>
        </w:r>
      </w:ins>
      <w:r>
        <w:t>d’identifier les faiblesses hydrauliques et structurelle</w:t>
      </w:r>
      <w:r w:rsidR="00214F7A">
        <w:t>s</w:t>
      </w:r>
      <w:r>
        <w:t xml:space="preserve"> du réseau pluvial</w:t>
      </w:r>
      <w:ins w:id="82" w:author="Nelly Peyron" w:date="2025-12-08T11:06:00Z">
        <w:r w:rsidR="00121D93">
          <w:t xml:space="preserve"> tout</w:t>
        </w:r>
      </w:ins>
      <w:r w:rsidR="00214F7A">
        <w:t xml:space="preserve"> en </w:t>
      </w:r>
      <w:del w:id="83" w:author="Nelly Peyron" w:date="2025-12-08T11:18:00Z">
        <w:r w:rsidR="00214F7A" w:rsidDel="00796BE2">
          <w:delText>intégrant le volet</w:delText>
        </w:r>
      </w:del>
      <w:ins w:id="84" w:author="Nelly Peyron" w:date="2025-12-08T11:18:00Z">
        <w:r w:rsidR="00796BE2">
          <w:t>ayant connaissance du phénomène de</w:t>
        </w:r>
      </w:ins>
      <w:r w:rsidR="00214F7A">
        <w:t xml:space="preserve"> ruissellement et </w:t>
      </w:r>
      <w:ins w:id="85" w:author="Nelly Peyron" w:date="2025-12-08T11:18:00Z">
        <w:r w:rsidR="00796BE2">
          <w:t xml:space="preserve">de la </w:t>
        </w:r>
      </w:ins>
      <w:r w:rsidR="00214F7A">
        <w:t>capacité d’infiltration des sols.</w:t>
      </w:r>
      <w:r>
        <w:t xml:space="preserve"> </w:t>
      </w:r>
    </w:p>
    <w:p w14:paraId="762BC9BC" w14:textId="1A9A2536" w:rsidR="00214F7A" w:rsidRDefault="00214F7A" w:rsidP="00BB57A4">
      <w:r>
        <w:t>Cet « outil-métier </w:t>
      </w:r>
      <w:del w:id="86" w:author="GALLION Jérémy" w:date="2025-12-08T17:33:00Z">
        <w:r w:rsidDel="00AC53F9">
          <w:delText xml:space="preserve">» </w:delText>
        </w:r>
        <w:r w:rsidR="00796BE2" w:rsidDel="00AC53F9">
          <w:delText>,</w:delText>
        </w:r>
      </w:del>
      <w:ins w:id="87" w:author="GALLION Jérémy" w:date="2025-12-08T17:33:00Z">
        <w:r w:rsidR="00AC53F9">
          <w:t>»,</w:t>
        </w:r>
      </w:ins>
      <w:r w:rsidR="00796BE2">
        <w:t xml:space="preserve"> </w:t>
      </w:r>
      <w:r w:rsidR="0070126B">
        <w:t xml:space="preserve">socle </w:t>
      </w:r>
      <w:r w:rsidR="00796BE2">
        <w:t xml:space="preserve">essentiel des connaissances hydrauliques </w:t>
      </w:r>
      <w:del w:id="88" w:author="GALLION Jérémy" w:date="2025-12-08T17:33:00Z">
        <w:r w:rsidR="00796BE2" w:rsidDel="00AC53F9">
          <w:delText xml:space="preserve">locales, </w:delText>
        </w:r>
        <w:r w:rsidR="0070126B" w:rsidDel="00AC53F9">
          <w:delText xml:space="preserve"> </w:delText>
        </w:r>
        <w:r w:rsidR="00796BE2" w:rsidDel="00AC53F9">
          <w:delText>permettra</w:delText>
        </w:r>
      </w:del>
      <w:ins w:id="89" w:author="GALLION Jérémy" w:date="2025-12-08T17:33:00Z">
        <w:r w:rsidR="00AC53F9">
          <w:t>locales, permettra</w:t>
        </w:r>
      </w:ins>
      <w:r w:rsidR="00796BE2">
        <w:t xml:space="preserve"> </w:t>
      </w:r>
      <w:r w:rsidR="00DE28A8">
        <w:t xml:space="preserve">ainsi </w:t>
      </w:r>
      <w:del w:id="90" w:author="GALLION Jérémy" w:date="2025-12-08T17:33:00Z">
        <w:r w:rsidR="00796BE2" w:rsidDel="00AC53F9">
          <w:delText>d’</w:delText>
        </w:r>
      </w:del>
      <w:ins w:id="91" w:author="Nelly Peyron" w:date="2025-12-08T11:12:00Z">
        <w:del w:id="92" w:author="GALLION Jérémy" w:date="2025-12-08T17:33:00Z">
          <w:r w:rsidR="0070126B" w:rsidDel="00AC53F9">
            <w:delText xml:space="preserve"> </w:delText>
          </w:r>
        </w:del>
      </w:ins>
      <w:del w:id="93" w:author="GALLION Jérémy" w:date="2025-12-08T17:33:00Z">
        <w:r w:rsidDel="00AC53F9">
          <w:delText>accompagner</w:delText>
        </w:r>
      </w:del>
      <w:ins w:id="94" w:author="GALLION Jérémy" w:date="2025-12-08T17:33:00Z">
        <w:r w:rsidR="00AC53F9">
          <w:t>d’accompagner</w:t>
        </w:r>
      </w:ins>
      <w:r>
        <w:t xml:space="preserve"> les techniciens dans le cadre des avis techniques remis pour les ZAC ou les autorisations d’urbanisme</w:t>
      </w:r>
      <w:r w:rsidR="0070126B">
        <w:t xml:space="preserve"> et</w:t>
      </w:r>
      <w:r>
        <w:t xml:space="preserve"> </w:t>
      </w:r>
      <w:r w:rsidR="00652586">
        <w:t xml:space="preserve">pourra </w:t>
      </w:r>
      <w:r>
        <w:t>permettr</w:t>
      </w:r>
      <w:r w:rsidR="00652586">
        <w:t>e</w:t>
      </w:r>
      <w:r>
        <w:t xml:space="preserve"> également </w:t>
      </w:r>
      <w:r w:rsidR="00652586">
        <w:t xml:space="preserve">à termes </w:t>
      </w:r>
      <w:r>
        <w:t xml:space="preserve">de </w:t>
      </w:r>
      <w:r w:rsidR="00796BE2">
        <w:t xml:space="preserve">visualiser la </w:t>
      </w:r>
      <w:r>
        <w:t>prioris</w:t>
      </w:r>
      <w:r w:rsidR="00796BE2">
        <w:t>ation</w:t>
      </w:r>
      <w:r>
        <w:t xml:space="preserve"> </w:t>
      </w:r>
      <w:del w:id="95" w:author="Nelly Peyron" w:date="2025-12-08T11:21:00Z">
        <w:r w:rsidDel="00796BE2">
          <w:delText>l</w:delText>
        </w:r>
      </w:del>
      <w:r w:rsidR="00796BE2">
        <w:t>d</w:t>
      </w:r>
      <w:r>
        <w:t xml:space="preserve">es actions </w:t>
      </w:r>
      <w:r w:rsidR="00796BE2">
        <w:t xml:space="preserve">afin </w:t>
      </w:r>
      <w:r>
        <w:t>de préétablir des budgets annuels pour les investissements.</w:t>
      </w:r>
    </w:p>
    <w:p w14:paraId="507DBA87" w14:textId="77777777" w:rsidR="000E4BDA" w:rsidRDefault="000E4BDA" w:rsidP="00BB57A4"/>
    <w:p w14:paraId="00092260" w14:textId="4EC28FD8" w:rsidR="00F95B49" w:rsidRDefault="007C39DF" w:rsidP="002E2413">
      <w:pPr>
        <w:pStyle w:val="Titre1"/>
        <w:numPr>
          <w:ilvl w:val="0"/>
          <w:numId w:val="24"/>
        </w:numPr>
        <w:spacing w:before="60"/>
      </w:pPr>
      <w:r>
        <w:t xml:space="preserve">CONCLUSION : </w:t>
      </w:r>
      <w:r w:rsidR="007479A7">
        <w:t>de la theorie vers l’operationnel</w:t>
      </w:r>
      <w:r w:rsidR="0070126B">
        <w:t xml:space="preserve"> ou</w:t>
      </w:r>
      <w:r w:rsidR="007479A7">
        <w:t xml:space="preserve"> comment partager nos visions pour une strategie </w:t>
      </w:r>
      <w:r w:rsidR="008D190A">
        <w:t>TERRITORIALE</w:t>
      </w:r>
      <w:r w:rsidR="007479A7">
        <w:t xml:space="preserve"> cohérente de gestion des eaux pluviales </w:t>
      </w:r>
    </w:p>
    <w:p w14:paraId="6CEEB145" w14:textId="5B726341" w:rsidR="00E4150F" w:rsidRDefault="00E4150F" w:rsidP="00E4150F">
      <w:pPr>
        <w:pStyle w:val="Titre3"/>
      </w:pPr>
      <w:r>
        <w:t>L’agglomération et ses administrés</w:t>
      </w:r>
    </w:p>
    <w:p w14:paraId="2E6AC162" w14:textId="70BB706D" w:rsidR="00D709FE" w:rsidRDefault="005653FC" w:rsidP="00415676">
      <w:r>
        <w:t>La gestion patrimoniale des ouvrages pluviaux existants (canalisation, bassins, fossés, etc…)</w:t>
      </w:r>
      <w:r w:rsidR="007C39DF">
        <w:t xml:space="preserve"> nécessite</w:t>
      </w:r>
      <w:r w:rsidR="00911DAE">
        <w:t xml:space="preserve"> à la fois</w:t>
      </w:r>
      <w:r w:rsidR="007C39DF">
        <w:t xml:space="preserve"> du pragmatisme</w:t>
      </w:r>
      <w:r>
        <w:t xml:space="preserve">, </w:t>
      </w:r>
      <w:r w:rsidR="007C39DF">
        <w:t>du bon sens</w:t>
      </w:r>
      <w:r>
        <w:t xml:space="preserve"> et de l’adaptabilité au quotidien</w:t>
      </w:r>
      <w:r w:rsidR="00892228">
        <w:t>.</w:t>
      </w:r>
      <w:r w:rsidR="00D709FE">
        <w:t xml:space="preserve"> Afin d’accompagner au mieux les administrés du territoire, il est</w:t>
      </w:r>
      <w:r w:rsidR="00D73B3C">
        <w:t xml:space="preserve"> donc</w:t>
      </w:r>
      <w:r w:rsidR="00D709FE">
        <w:t xml:space="preserve"> essentiel que la collectivité adopte des moyens de communications pédagogiques et établisse des documents faciles à la compréhension. Pour exemple, la notion de « débit de fuite d’un ouvrage de rétention compris entre Q2 et Q5 avant aménagement » est une phrase </w:t>
      </w:r>
      <w:r w:rsidR="00D73B3C">
        <w:t>non adaptée à la bonne compréhension</w:t>
      </w:r>
      <w:r w:rsidR="00D709FE">
        <w:t xml:space="preserve"> </w:t>
      </w:r>
      <w:r w:rsidR="00D73B3C">
        <w:t>d’un</w:t>
      </w:r>
      <w:r w:rsidR="00D709FE">
        <w:t>e personne non initiée à l’hydraulique urbaine.</w:t>
      </w:r>
      <w:r w:rsidR="00E4150F">
        <w:t xml:space="preserve"> Mais pour cela il est important de retranscrire et vulgariser</w:t>
      </w:r>
      <w:r w:rsidR="00522834">
        <w:t>.</w:t>
      </w:r>
    </w:p>
    <w:p w14:paraId="2108F78A" w14:textId="76AC0FBC" w:rsidR="00E4150F" w:rsidRDefault="00E4150F" w:rsidP="00E4150F">
      <w:pPr>
        <w:pStyle w:val="Titre3"/>
      </w:pPr>
      <w:r>
        <w:t>L’agglomération et ses partenaires techniques</w:t>
      </w:r>
    </w:p>
    <w:p w14:paraId="0BA4FDF6" w14:textId="5316B52B" w:rsidR="00E4150F" w:rsidRDefault="00E4150F" w:rsidP="00415676">
      <w:r>
        <w:t>La</w:t>
      </w:r>
      <w:r w:rsidR="005653FC">
        <w:t xml:space="preserve"> mise en place d’une gestion des eaux pluviales cohérente </w:t>
      </w:r>
      <w:r w:rsidR="00FB7454">
        <w:t xml:space="preserve">et évolutive </w:t>
      </w:r>
      <w:r w:rsidR="00911DAE">
        <w:t>pour</w:t>
      </w:r>
      <w:r w:rsidR="005653FC">
        <w:t xml:space="preserve"> le territoire</w:t>
      </w:r>
      <w:r w:rsidR="00D73B3C">
        <w:t xml:space="preserve"> de Thau</w:t>
      </w:r>
      <w:r w:rsidR="005653FC">
        <w:t xml:space="preserve"> nécessite </w:t>
      </w:r>
      <w:r w:rsidR="00892228">
        <w:t>une base</w:t>
      </w:r>
      <w:r w:rsidR="000E4BDA">
        <w:t xml:space="preserve"> </w:t>
      </w:r>
      <w:r w:rsidR="00892228">
        <w:t>de connaissances</w:t>
      </w:r>
      <w:r w:rsidR="000E4BDA">
        <w:t xml:space="preserve"> scientifiques solides</w:t>
      </w:r>
      <w:r w:rsidR="00FB7454">
        <w:t xml:space="preserve"> sur</w:t>
      </w:r>
      <w:r w:rsidR="00892228">
        <w:t xml:space="preserve"> les </w:t>
      </w:r>
      <w:r w:rsidR="005653FC">
        <w:t>questions</w:t>
      </w:r>
      <w:r w:rsidR="00892228">
        <w:t xml:space="preserve"> </w:t>
      </w:r>
      <w:r w:rsidR="00522834">
        <w:t xml:space="preserve">pédologiques, </w:t>
      </w:r>
      <w:r w:rsidR="00892228">
        <w:t>géologiques, hydrogéologi</w:t>
      </w:r>
      <w:r>
        <w:t>que</w:t>
      </w:r>
      <w:r w:rsidR="00892228">
        <w:t>s, pluviométriques, hydrauliques</w:t>
      </w:r>
      <w:r w:rsidR="000C55D1">
        <w:t xml:space="preserve"> et </w:t>
      </w:r>
      <w:r w:rsidR="00892228">
        <w:t>urbanistique</w:t>
      </w:r>
      <w:r w:rsidR="000C55D1">
        <w:t xml:space="preserve">s. </w:t>
      </w:r>
    </w:p>
    <w:p w14:paraId="5405D1C6" w14:textId="039D1497" w:rsidR="00BE3A7D" w:rsidRDefault="00D73B3C" w:rsidP="0014624C">
      <w:r>
        <w:t xml:space="preserve">Les </w:t>
      </w:r>
      <w:r w:rsidR="00E4150F">
        <w:t>problèmes</w:t>
      </w:r>
      <w:r>
        <w:t xml:space="preserve"> de communication, de compréhension et de représentation des règles en vigueur </w:t>
      </w:r>
      <w:r w:rsidR="000E4BDA">
        <w:t xml:space="preserve">peuvent </w:t>
      </w:r>
      <w:r w:rsidR="000C55D1">
        <w:t>se pose</w:t>
      </w:r>
      <w:r w:rsidR="000E4BDA">
        <w:t xml:space="preserve">r </w:t>
      </w:r>
      <w:r w:rsidR="00C178E2">
        <w:t xml:space="preserve">également </w:t>
      </w:r>
      <w:r w:rsidR="000C55D1">
        <w:t xml:space="preserve">entre </w:t>
      </w:r>
      <w:r w:rsidR="00E4150F">
        <w:t>la collectivité</w:t>
      </w:r>
      <w:r w:rsidR="00C178E2">
        <w:t xml:space="preserve"> et </w:t>
      </w:r>
      <w:r w:rsidR="000C55D1">
        <w:t>ses partenaires</w:t>
      </w:r>
      <w:r w:rsidR="000E4BDA">
        <w:t xml:space="preserve">. </w:t>
      </w:r>
      <w:r w:rsidR="00C178E2">
        <w:t xml:space="preserve">L’agglomération de Sète a dû </w:t>
      </w:r>
      <w:r w:rsidR="00BE3A7D">
        <w:t>établir</w:t>
      </w:r>
      <w:r w:rsidR="00C178E2">
        <w:t xml:space="preserve"> </w:t>
      </w:r>
      <w:r w:rsidR="00BE3A7D">
        <w:t>des</w:t>
      </w:r>
      <w:r w:rsidR="00911DAE">
        <w:t xml:space="preserve"> conventions </w:t>
      </w:r>
      <w:r w:rsidR="00BE3A7D">
        <w:t xml:space="preserve">spécifiques </w:t>
      </w:r>
      <w:r w:rsidR="00911DAE">
        <w:t>ou</w:t>
      </w:r>
      <w:r w:rsidR="00BE3A7D">
        <w:t xml:space="preserve"> des</w:t>
      </w:r>
      <w:r w:rsidR="00911DAE">
        <w:t xml:space="preserve"> </w:t>
      </w:r>
      <w:r w:rsidR="0014624C">
        <w:t xml:space="preserve">cahiers des charges </w:t>
      </w:r>
      <w:r w:rsidR="00BE3A7D">
        <w:t xml:space="preserve">adaptés afin de définir le cadre de mission de chaque groupement tout en permettant de croiser le fruit des réflexions de chacun et avoir un fil rouge entre les différentes études </w:t>
      </w:r>
      <w:r w:rsidR="0014624C">
        <w:t>(schéma directeur intercommunal de gestion des eaux pluviales, IQS, modèle hydraulique dynamique, cartographie globale des sondages géotechniques réalisés sur le territoire)</w:t>
      </w:r>
      <w:r w:rsidR="00BE3A7D">
        <w:t>.</w:t>
      </w:r>
    </w:p>
    <w:p w14:paraId="7F62AAD0" w14:textId="64425960" w:rsidR="00522834" w:rsidRDefault="00522834" w:rsidP="00522834">
      <w:pPr>
        <w:pStyle w:val="Titre3"/>
      </w:pPr>
      <w:r>
        <w:t>Les différents partenaires techniques entre eux</w:t>
      </w:r>
    </w:p>
    <w:p w14:paraId="1DA75E47" w14:textId="70883AA6" w:rsidR="00522834" w:rsidRPr="00522834" w:rsidRDefault="00522834" w:rsidP="00522834">
      <w:r w:rsidRPr="000E4BDA">
        <w:t>La sémantique technique est propre à chaque corps de métier. Une compréhension commune des vocabulaires, enjeux, représentations de chacun doit pouvoir se développer pour développer le maximum de synergie entre les différents acteurs. Les attributs des bases de données SIG doivent pouvoir être comprises à leur juste niveau, l’évaluation et l’intégration de données supplémentaires n’est possible que lorsque leur sens est compris de tous. Ce projet touche le cœur des problématiques de travail interdisciplinaire où le rôle de chef d’orchestre mené par l’agglomération devient essentiel. De même, le groupe d’</w:t>
      </w:r>
      <w:r w:rsidR="000E4BDA" w:rsidRPr="000E4BDA">
        <w:t>experts</w:t>
      </w:r>
      <w:r w:rsidRPr="000E4BDA">
        <w:t xml:space="preserve"> sur lequel l’agglo s’appuie doit être capable d’une vision élargie de </w:t>
      </w:r>
      <w:r w:rsidR="003B487D" w:rsidRPr="000E4BDA">
        <w:t>l</w:t>
      </w:r>
      <w:r w:rsidRPr="000E4BDA">
        <w:t>a problématique</w:t>
      </w:r>
      <w:r w:rsidR="003B487D" w:rsidRPr="000E4BDA">
        <w:t xml:space="preserve"> de la gestion des eaux en même temps que de compétences techniques très pointues.</w:t>
      </w:r>
      <w:r w:rsidR="003B487D">
        <w:t xml:space="preserve"> </w:t>
      </w:r>
    </w:p>
    <w:p w14:paraId="2816E637" w14:textId="10E68C5F" w:rsidR="00E21024" w:rsidRDefault="00E21024" w:rsidP="00E21024">
      <w:pPr>
        <w:pStyle w:val="Titre1"/>
        <w:numPr>
          <w:ilvl w:val="0"/>
          <w:numId w:val="24"/>
        </w:numPr>
        <w:spacing w:before="60"/>
      </w:pPr>
      <w:r>
        <w:lastRenderedPageBreak/>
        <w:t xml:space="preserve">Références : </w:t>
      </w:r>
    </w:p>
    <w:p w14:paraId="36F7190D" w14:textId="43CB2A93" w:rsidR="0014624C" w:rsidRPr="00E21024" w:rsidRDefault="00E21024" w:rsidP="00415676">
      <w:pPr>
        <w:rPr>
          <w:lang w:val="fr-CH"/>
        </w:rPr>
      </w:pPr>
      <w:r w:rsidRPr="00E21024">
        <w:rPr>
          <w:lang w:val="fr-CH"/>
        </w:rPr>
        <w:t xml:space="preserve">Favre Boivin F., </w:t>
      </w:r>
      <w:proofErr w:type="spellStart"/>
      <w:r w:rsidRPr="00E21024">
        <w:rPr>
          <w:lang w:val="fr-CH"/>
        </w:rPr>
        <w:t>Gondret</w:t>
      </w:r>
      <w:proofErr w:type="spellEnd"/>
      <w:r w:rsidRPr="00E21024">
        <w:rPr>
          <w:lang w:val="fr-CH"/>
        </w:rPr>
        <w:t xml:space="preserve"> </w:t>
      </w:r>
      <w:proofErr w:type="gramStart"/>
      <w:r w:rsidRPr="00E21024">
        <w:rPr>
          <w:lang w:val="fr-CH"/>
        </w:rPr>
        <w:t>K. ,</w:t>
      </w:r>
      <w:proofErr w:type="gramEnd"/>
      <w:r w:rsidRPr="00E21024">
        <w:rPr>
          <w:lang w:val="fr-CH"/>
        </w:rPr>
        <w:t xml:space="preserve"> </w:t>
      </w:r>
      <w:proofErr w:type="spellStart"/>
      <w:r w:rsidRPr="00E21024">
        <w:rPr>
          <w:lang w:val="fr-CH"/>
        </w:rPr>
        <w:t>Matteodo</w:t>
      </w:r>
      <w:proofErr w:type="spellEnd"/>
      <w:r w:rsidRPr="00E21024">
        <w:rPr>
          <w:lang w:val="fr-CH"/>
        </w:rPr>
        <w:t xml:space="preserve"> M. Bullinger G., et Boi</w:t>
      </w:r>
      <w:r>
        <w:rPr>
          <w:lang w:val="fr-CH"/>
        </w:rPr>
        <w:t xml:space="preserve">vin P., 2023. Indice de qualité des sols : un outil d’aide à la décision pour la prise en compte de la qualité des sols pour la régulation hydrique d’un territoire. </w:t>
      </w:r>
      <w:proofErr w:type="spellStart"/>
      <w:r>
        <w:rPr>
          <w:lang w:val="fr-CH"/>
        </w:rPr>
        <w:t>Novatech</w:t>
      </w:r>
      <w:proofErr w:type="spellEnd"/>
      <w:r>
        <w:rPr>
          <w:lang w:val="fr-CH"/>
        </w:rPr>
        <w:t>, Lyon, 2023.</w:t>
      </w:r>
    </w:p>
    <w:sectPr w:rsidR="0014624C" w:rsidRPr="00E21024" w:rsidSect="00406F9D">
      <w:headerReference w:type="even" r:id="rId12"/>
      <w:headerReference w:type="default" r:id="rId13"/>
      <w:footerReference w:type="even" r:id="rId14"/>
      <w:footerReference w:type="default" r:id="rId15"/>
      <w:pgSz w:w="11906" w:h="16838" w:code="9"/>
      <w:pgMar w:top="1417" w:right="1417" w:bottom="1417" w:left="1417" w:header="850" w:footer="850" w:gutter="0"/>
      <w:paperSrc w:firs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EF77E" w14:textId="77777777" w:rsidR="00932CCF" w:rsidRDefault="00932CCF" w:rsidP="005667E5">
      <w:r>
        <w:separator/>
      </w:r>
    </w:p>
    <w:p w14:paraId="0AB99928" w14:textId="77777777" w:rsidR="00932CCF" w:rsidRDefault="00932CCF"/>
  </w:endnote>
  <w:endnote w:type="continuationSeparator" w:id="0">
    <w:p w14:paraId="52F446BD" w14:textId="77777777" w:rsidR="00932CCF" w:rsidRDefault="00932CCF" w:rsidP="005667E5">
      <w:r>
        <w:continuationSeparator/>
      </w:r>
    </w:p>
    <w:p w14:paraId="004AA225" w14:textId="77777777" w:rsidR="00932CCF" w:rsidRDefault="00932C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E18B4" w14:textId="77777777" w:rsidR="00370415" w:rsidRPr="00E04432" w:rsidRDefault="00370415" w:rsidP="00786072">
    <w:pPr>
      <w:pBdr>
        <w:top w:val="single" w:sz="4" w:space="1" w:color="auto"/>
      </w:pBdr>
      <w:jc w:val="left"/>
      <w:rPr>
        <w:sz w:val="16"/>
      </w:rPr>
    </w:pPr>
    <w:r w:rsidRPr="00E04432">
      <w:rPr>
        <w:sz w:val="16"/>
      </w:rPr>
      <w:fldChar w:fldCharType="begin"/>
    </w:r>
    <w:r w:rsidRPr="00E04432">
      <w:rPr>
        <w:sz w:val="16"/>
      </w:rPr>
      <w:instrText xml:space="preserve"> PAGE </w:instrText>
    </w:r>
    <w:r w:rsidRPr="00E04432">
      <w:rPr>
        <w:sz w:val="16"/>
      </w:rPr>
      <w:fldChar w:fldCharType="separate"/>
    </w:r>
    <w:r w:rsidR="000A7243">
      <w:rPr>
        <w:noProof/>
        <w:sz w:val="16"/>
      </w:rPr>
      <w:t>2</w:t>
    </w:r>
    <w:r w:rsidRPr="00E04432">
      <w:rPr>
        <w:sz w:val="16"/>
      </w:rPr>
      <w:fldChar w:fldCharType="end"/>
    </w:r>
  </w:p>
  <w:p w14:paraId="25968935" w14:textId="77777777" w:rsidR="00941E7E" w:rsidRDefault="00941E7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4226" w14:textId="77777777" w:rsidR="00370415" w:rsidRPr="00E04432" w:rsidRDefault="00370415" w:rsidP="007073B8">
    <w:pPr>
      <w:pBdr>
        <w:top w:val="single" w:sz="4" w:space="1" w:color="auto"/>
      </w:pBdr>
      <w:jc w:val="right"/>
      <w:rPr>
        <w:sz w:val="16"/>
      </w:rPr>
    </w:pPr>
    <w:r w:rsidRPr="00E04432">
      <w:rPr>
        <w:sz w:val="16"/>
      </w:rPr>
      <w:fldChar w:fldCharType="begin"/>
    </w:r>
    <w:r w:rsidRPr="00E04432">
      <w:rPr>
        <w:sz w:val="16"/>
      </w:rPr>
      <w:instrText xml:space="preserve"> PAGE </w:instrText>
    </w:r>
    <w:r w:rsidRPr="00E04432">
      <w:rPr>
        <w:sz w:val="16"/>
      </w:rPr>
      <w:fldChar w:fldCharType="separate"/>
    </w:r>
    <w:r w:rsidR="000A7243">
      <w:rPr>
        <w:noProof/>
        <w:sz w:val="16"/>
      </w:rPr>
      <w:t>1</w:t>
    </w:r>
    <w:r w:rsidRPr="00E04432">
      <w:rPr>
        <w:sz w:val="16"/>
      </w:rPr>
      <w:fldChar w:fldCharType="end"/>
    </w:r>
  </w:p>
  <w:p w14:paraId="5B789647" w14:textId="77777777" w:rsidR="00941E7E" w:rsidRDefault="00941E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DFCF5" w14:textId="77777777" w:rsidR="00932CCF" w:rsidRDefault="00932CCF" w:rsidP="005667E5">
      <w:r>
        <w:separator/>
      </w:r>
    </w:p>
    <w:p w14:paraId="0C6E0D09" w14:textId="77777777" w:rsidR="00932CCF" w:rsidRDefault="00932CCF"/>
  </w:footnote>
  <w:footnote w:type="continuationSeparator" w:id="0">
    <w:p w14:paraId="3CB3638A" w14:textId="77777777" w:rsidR="00932CCF" w:rsidRDefault="00932CCF" w:rsidP="005667E5">
      <w:r>
        <w:continuationSeparator/>
      </w:r>
    </w:p>
    <w:p w14:paraId="48FE712F" w14:textId="77777777" w:rsidR="00932CCF" w:rsidRDefault="00932C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C42C8" w14:textId="77777777" w:rsidR="00370415" w:rsidRPr="0019193B" w:rsidRDefault="00370415" w:rsidP="005D6F11">
    <w:pPr>
      <w:pStyle w:val="en-tte0"/>
      <w:ind w:left="0" w:firstLine="0"/>
      <w:jc w:val="left"/>
    </w:pPr>
  </w:p>
  <w:p w14:paraId="5A3AD868" w14:textId="77777777" w:rsidR="00941E7E" w:rsidRDefault="00941E7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5A435" w14:textId="3FB12631" w:rsidR="00370415" w:rsidRPr="008329CF" w:rsidRDefault="0043180C" w:rsidP="009D500F">
    <w:pPr>
      <w:pStyle w:val="En-tte"/>
      <w:pBdr>
        <w:bottom w:val="single" w:sz="4" w:space="1" w:color="auto"/>
      </w:pBdr>
      <w:jc w:val="center"/>
      <w:rPr>
        <w:rFonts w:cstheme="minorHAnsi"/>
        <w:b/>
        <w:color w:val="CF007E"/>
        <w:sz w:val="20"/>
      </w:rPr>
    </w:pPr>
    <w:r w:rsidRPr="008329CF">
      <w:rPr>
        <w:rFonts w:cstheme="minorHAnsi"/>
        <w:b/>
        <w:color w:val="CF007E"/>
        <w:sz w:val="20"/>
      </w:rPr>
      <w:t xml:space="preserve">TROPHEES THIERRY MAYTRAUD - </w:t>
    </w:r>
    <w:r w:rsidR="009D500F" w:rsidRPr="008329CF">
      <w:rPr>
        <w:rFonts w:cstheme="minorHAnsi"/>
        <w:b/>
        <w:color w:val="CF007E"/>
        <w:sz w:val="20"/>
      </w:rPr>
      <w:t>NOVATECH 202</w:t>
    </w:r>
    <w:r w:rsidR="00C076F9" w:rsidRPr="008329CF">
      <w:rPr>
        <w:rFonts w:cstheme="minorHAnsi"/>
        <w:b/>
        <w:color w:val="CF007E"/>
        <w:sz w:val="20"/>
      </w:rPr>
      <w:t>6</w:t>
    </w:r>
  </w:p>
  <w:p w14:paraId="16294253" w14:textId="77777777" w:rsidR="00941E7E" w:rsidRDefault="00941E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F208A"/>
    <w:multiLevelType w:val="hybridMultilevel"/>
    <w:tmpl w:val="EE388040"/>
    <w:lvl w:ilvl="0" w:tplc="29DE8F1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0942E98"/>
    <w:multiLevelType w:val="hybridMultilevel"/>
    <w:tmpl w:val="75DA9C30"/>
    <w:lvl w:ilvl="0" w:tplc="040C0001">
      <w:start w:val="1"/>
      <w:numFmt w:val="bullet"/>
      <w:lvlText w:val=""/>
      <w:lvlJc w:val="left"/>
      <w:pPr>
        <w:ind w:left="1470" w:hanging="360"/>
      </w:pPr>
      <w:rPr>
        <w:rFonts w:ascii="Symbol" w:hAnsi="Symbol"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2" w15:restartNumberingAfterBreak="0">
    <w:nsid w:val="12D3610F"/>
    <w:multiLevelType w:val="hybridMultilevel"/>
    <w:tmpl w:val="911099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5B0076"/>
    <w:multiLevelType w:val="hybridMultilevel"/>
    <w:tmpl w:val="B022BE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3AE14AC"/>
    <w:multiLevelType w:val="hybridMultilevel"/>
    <w:tmpl w:val="9C285B42"/>
    <w:lvl w:ilvl="0" w:tplc="040C0001">
      <w:start w:val="1"/>
      <w:numFmt w:val="bullet"/>
      <w:lvlText w:val=""/>
      <w:lvlJc w:val="left"/>
      <w:pPr>
        <w:ind w:left="817" w:hanging="360"/>
      </w:pPr>
      <w:rPr>
        <w:rFonts w:ascii="Symbol" w:hAnsi="Symbol" w:hint="default"/>
      </w:rPr>
    </w:lvl>
    <w:lvl w:ilvl="1" w:tplc="040C0003">
      <w:start w:val="1"/>
      <w:numFmt w:val="bullet"/>
      <w:lvlText w:val="o"/>
      <w:lvlJc w:val="left"/>
      <w:pPr>
        <w:ind w:left="1537" w:hanging="360"/>
      </w:pPr>
      <w:rPr>
        <w:rFonts w:ascii="Courier New" w:hAnsi="Courier New" w:cs="Courier New" w:hint="default"/>
      </w:rPr>
    </w:lvl>
    <w:lvl w:ilvl="2" w:tplc="040C0005">
      <w:start w:val="1"/>
      <w:numFmt w:val="bullet"/>
      <w:lvlText w:val=""/>
      <w:lvlJc w:val="left"/>
      <w:pPr>
        <w:ind w:left="2257" w:hanging="360"/>
      </w:pPr>
      <w:rPr>
        <w:rFonts w:ascii="Wingdings" w:hAnsi="Wingdings" w:hint="default"/>
      </w:rPr>
    </w:lvl>
    <w:lvl w:ilvl="3" w:tplc="040C0001">
      <w:start w:val="1"/>
      <w:numFmt w:val="bullet"/>
      <w:lvlText w:val=""/>
      <w:lvlJc w:val="left"/>
      <w:pPr>
        <w:ind w:left="2977" w:hanging="360"/>
      </w:pPr>
      <w:rPr>
        <w:rFonts w:ascii="Symbol" w:hAnsi="Symbol" w:hint="default"/>
      </w:rPr>
    </w:lvl>
    <w:lvl w:ilvl="4" w:tplc="040C0003">
      <w:start w:val="1"/>
      <w:numFmt w:val="bullet"/>
      <w:lvlText w:val="o"/>
      <w:lvlJc w:val="left"/>
      <w:pPr>
        <w:ind w:left="3697" w:hanging="360"/>
      </w:pPr>
      <w:rPr>
        <w:rFonts w:ascii="Courier New" w:hAnsi="Courier New" w:cs="Courier New" w:hint="default"/>
      </w:rPr>
    </w:lvl>
    <w:lvl w:ilvl="5" w:tplc="040C0005">
      <w:start w:val="1"/>
      <w:numFmt w:val="bullet"/>
      <w:lvlText w:val=""/>
      <w:lvlJc w:val="left"/>
      <w:pPr>
        <w:ind w:left="4417" w:hanging="360"/>
      </w:pPr>
      <w:rPr>
        <w:rFonts w:ascii="Wingdings" w:hAnsi="Wingdings" w:hint="default"/>
      </w:rPr>
    </w:lvl>
    <w:lvl w:ilvl="6" w:tplc="040C0001">
      <w:start w:val="1"/>
      <w:numFmt w:val="bullet"/>
      <w:lvlText w:val=""/>
      <w:lvlJc w:val="left"/>
      <w:pPr>
        <w:ind w:left="5137" w:hanging="360"/>
      </w:pPr>
      <w:rPr>
        <w:rFonts w:ascii="Symbol" w:hAnsi="Symbol" w:hint="default"/>
      </w:rPr>
    </w:lvl>
    <w:lvl w:ilvl="7" w:tplc="040C0003">
      <w:start w:val="1"/>
      <w:numFmt w:val="bullet"/>
      <w:lvlText w:val="o"/>
      <w:lvlJc w:val="left"/>
      <w:pPr>
        <w:ind w:left="5857" w:hanging="360"/>
      </w:pPr>
      <w:rPr>
        <w:rFonts w:ascii="Courier New" w:hAnsi="Courier New" w:cs="Courier New" w:hint="default"/>
      </w:rPr>
    </w:lvl>
    <w:lvl w:ilvl="8" w:tplc="040C0005">
      <w:start w:val="1"/>
      <w:numFmt w:val="bullet"/>
      <w:lvlText w:val=""/>
      <w:lvlJc w:val="left"/>
      <w:pPr>
        <w:ind w:left="6577" w:hanging="360"/>
      </w:pPr>
      <w:rPr>
        <w:rFonts w:ascii="Wingdings" w:hAnsi="Wingdings" w:hint="default"/>
      </w:rPr>
    </w:lvl>
  </w:abstractNum>
  <w:abstractNum w:abstractNumId="5" w15:restartNumberingAfterBreak="0">
    <w:nsid w:val="260E1844"/>
    <w:multiLevelType w:val="multilevel"/>
    <w:tmpl w:val="25D48DB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9965D0E"/>
    <w:multiLevelType w:val="multilevel"/>
    <w:tmpl w:val="3EFA7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756730"/>
    <w:multiLevelType w:val="multilevel"/>
    <w:tmpl w:val="7474E56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8" w15:restartNumberingAfterBreak="0">
    <w:nsid w:val="4FC74BC1"/>
    <w:multiLevelType w:val="hybridMultilevel"/>
    <w:tmpl w:val="7284A722"/>
    <w:lvl w:ilvl="0" w:tplc="5058AD74">
      <w:start w:val="1"/>
      <w:numFmt w:val="bullet"/>
      <w:pStyle w:val="TIRETS"/>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1F72687"/>
    <w:multiLevelType w:val="hybridMultilevel"/>
    <w:tmpl w:val="DC809BF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70D43365"/>
    <w:multiLevelType w:val="hybridMultilevel"/>
    <w:tmpl w:val="E240479C"/>
    <w:lvl w:ilvl="0" w:tplc="B13021E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54B00CB"/>
    <w:multiLevelType w:val="hybridMultilevel"/>
    <w:tmpl w:val="202CAA10"/>
    <w:lvl w:ilvl="0" w:tplc="06F0A7B8">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57A0EAC"/>
    <w:multiLevelType w:val="multilevel"/>
    <w:tmpl w:val="3126C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C436E84"/>
    <w:multiLevelType w:val="hybridMultilevel"/>
    <w:tmpl w:val="FEB2A676"/>
    <w:lvl w:ilvl="0" w:tplc="45FE9670">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2041660247">
    <w:abstractNumId w:val="7"/>
  </w:num>
  <w:num w:numId="2" w16cid:durableId="839932565">
    <w:abstractNumId w:val="5"/>
  </w:num>
  <w:num w:numId="3" w16cid:durableId="531262564">
    <w:abstractNumId w:val="13"/>
  </w:num>
  <w:num w:numId="4" w16cid:durableId="1442917159">
    <w:abstractNumId w:val="8"/>
  </w:num>
  <w:num w:numId="5" w16cid:durableId="673383459">
    <w:abstractNumId w:val="11"/>
  </w:num>
  <w:num w:numId="6" w16cid:durableId="84111713">
    <w:abstractNumId w:val="7"/>
    <w:lvlOverride w:ilvl="0">
      <w:startOverride w:val="1"/>
    </w:lvlOverride>
  </w:num>
  <w:num w:numId="7" w16cid:durableId="1194416534">
    <w:abstractNumId w:val="9"/>
  </w:num>
  <w:num w:numId="8" w16cid:durableId="1714382057">
    <w:abstractNumId w:val="0"/>
  </w:num>
  <w:num w:numId="9" w16cid:durableId="161817522">
    <w:abstractNumId w:val="8"/>
  </w:num>
  <w:num w:numId="10" w16cid:durableId="1351177671">
    <w:abstractNumId w:val="7"/>
  </w:num>
  <w:num w:numId="11" w16cid:durableId="1429472170">
    <w:abstractNumId w:val="3"/>
  </w:num>
  <w:num w:numId="12" w16cid:durableId="697898171">
    <w:abstractNumId w:val="7"/>
  </w:num>
  <w:num w:numId="13" w16cid:durableId="448864995">
    <w:abstractNumId w:val="7"/>
  </w:num>
  <w:num w:numId="14" w16cid:durableId="915628662">
    <w:abstractNumId w:val="7"/>
  </w:num>
  <w:num w:numId="15" w16cid:durableId="1233465660">
    <w:abstractNumId w:val="8"/>
  </w:num>
  <w:num w:numId="16" w16cid:durableId="1915970925">
    <w:abstractNumId w:val="4"/>
  </w:num>
  <w:num w:numId="17" w16cid:durableId="87429236">
    <w:abstractNumId w:val="8"/>
  </w:num>
  <w:num w:numId="18" w16cid:durableId="2110731133">
    <w:abstractNumId w:val="8"/>
  </w:num>
  <w:num w:numId="19" w16cid:durableId="1358775421">
    <w:abstractNumId w:val="7"/>
  </w:num>
  <w:num w:numId="20" w16cid:durableId="1183782240">
    <w:abstractNumId w:val="12"/>
  </w:num>
  <w:num w:numId="21" w16cid:durableId="352848618">
    <w:abstractNumId w:val="8"/>
  </w:num>
  <w:num w:numId="22" w16cid:durableId="950286783">
    <w:abstractNumId w:val="7"/>
  </w:num>
  <w:num w:numId="23" w16cid:durableId="427966470">
    <w:abstractNumId w:val="10"/>
  </w:num>
  <w:num w:numId="24" w16cid:durableId="12338072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89339409">
    <w:abstractNumId w:val="6"/>
  </w:num>
  <w:num w:numId="26" w16cid:durableId="577131513">
    <w:abstractNumId w:val="7"/>
  </w:num>
  <w:num w:numId="27" w16cid:durableId="1827739529">
    <w:abstractNumId w:val="1"/>
  </w:num>
  <w:num w:numId="28" w16cid:durableId="538275657">
    <w:abstractNumId w:val="2"/>
  </w:num>
  <w:num w:numId="29" w16cid:durableId="140063660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elly Peyron">
    <w15:presenceInfo w15:providerId="Windows Live" w15:userId="fd4f4971c69e397f"/>
  </w15:person>
  <w15:person w15:author="Camille Auvray">
    <w15:presenceInfo w15:providerId="AD" w15:userId="S::camille.auvray@agence-atm.com::02e7b797-7b0e-4089-a685-ca4deb132d7b"/>
  </w15:person>
  <w15:person w15:author="GALLION Jérémy">
    <w15:presenceInfo w15:providerId="AD" w15:userId="S-1-5-21-2627844718-1495796170-2298095041-140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trackRevisions/>
  <w:documentProtection w:edit="trackedChanges" w:enforcement="1" w:cryptProviderType="rsaAES" w:cryptAlgorithmClass="hash" w:cryptAlgorithmType="typeAny" w:cryptAlgorithmSid="14" w:cryptSpinCount="100000" w:hash="0obIdgBpQo4lUz3YQKL2FGHtbyFCHoY2yNK93Lb8mqcSgBCTvzdo7KySWj4SQKvYzS9P4LalfVEt3N4avXvHTg==" w:salt="ro2hWvzkWEhzM+qhwPDemg=="/>
  <w:defaultTabStop w:val="708"/>
  <w:hyphenationZone w:val="425"/>
  <w:evenAndOddHeaders/>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BFD"/>
    <w:rsid w:val="00003B27"/>
    <w:rsid w:val="00023D54"/>
    <w:rsid w:val="0005462B"/>
    <w:rsid w:val="00057995"/>
    <w:rsid w:val="0008016D"/>
    <w:rsid w:val="00091D11"/>
    <w:rsid w:val="000A7243"/>
    <w:rsid w:val="000B0A8F"/>
    <w:rsid w:val="000B2C19"/>
    <w:rsid w:val="000B548D"/>
    <w:rsid w:val="000C4446"/>
    <w:rsid w:val="000C49AF"/>
    <w:rsid w:val="000C55D1"/>
    <w:rsid w:val="000D570B"/>
    <w:rsid w:val="000E3B02"/>
    <w:rsid w:val="000E4BDA"/>
    <w:rsid w:val="000F20AB"/>
    <w:rsid w:val="0010203B"/>
    <w:rsid w:val="0010324F"/>
    <w:rsid w:val="001167B6"/>
    <w:rsid w:val="00121D93"/>
    <w:rsid w:val="00126505"/>
    <w:rsid w:val="0013157E"/>
    <w:rsid w:val="0014624C"/>
    <w:rsid w:val="00183221"/>
    <w:rsid w:val="00183BB7"/>
    <w:rsid w:val="0019097D"/>
    <w:rsid w:val="0019193B"/>
    <w:rsid w:val="00193560"/>
    <w:rsid w:val="001940FC"/>
    <w:rsid w:val="00194D7D"/>
    <w:rsid w:val="001C263A"/>
    <w:rsid w:val="00214F7A"/>
    <w:rsid w:val="00216799"/>
    <w:rsid w:val="00217C71"/>
    <w:rsid w:val="002A42E2"/>
    <w:rsid w:val="002E0E07"/>
    <w:rsid w:val="002F4C69"/>
    <w:rsid w:val="002F6454"/>
    <w:rsid w:val="002F6757"/>
    <w:rsid w:val="00310A0A"/>
    <w:rsid w:val="00326853"/>
    <w:rsid w:val="00326D40"/>
    <w:rsid w:val="0034716C"/>
    <w:rsid w:val="003569E0"/>
    <w:rsid w:val="00370415"/>
    <w:rsid w:val="00381C70"/>
    <w:rsid w:val="00386C6E"/>
    <w:rsid w:val="00392478"/>
    <w:rsid w:val="00397B39"/>
    <w:rsid w:val="003B43B7"/>
    <w:rsid w:val="003B487D"/>
    <w:rsid w:val="003B51EB"/>
    <w:rsid w:val="003D03B7"/>
    <w:rsid w:val="003E33A4"/>
    <w:rsid w:val="003E36FF"/>
    <w:rsid w:val="003E5872"/>
    <w:rsid w:val="00405C57"/>
    <w:rsid w:val="00406F9D"/>
    <w:rsid w:val="0041563F"/>
    <w:rsid w:val="00415676"/>
    <w:rsid w:val="00417639"/>
    <w:rsid w:val="00430273"/>
    <w:rsid w:val="0043143D"/>
    <w:rsid w:val="0043180C"/>
    <w:rsid w:val="00450B4E"/>
    <w:rsid w:val="00453BFC"/>
    <w:rsid w:val="00474864"/>
    <w:rsid w:val="0048415C"/>
    <w:rsid w:val="00490258"/>
    <w:rsid w:val="004C2F59"/>
    <w:rsid w:val="004C397E"/>
    <w:rsid w:val="004D25E1"/>
    <w:rsid w:val="004D3088"/>
    <w:rsid w:val="004E25C2"/>
    <w:rsid w:val="004E4119"/>
    <w:rsid w:val="004E6436"/>
    <w:rsid w:val="00500BDB"/>
    <w:rsid w:val="00507E7F"/>
    <w:rsid w:val="00522834"/>
    <w:rsid w:val="00544E67"/>
    <w:rsid w:val="00547F41"/>
    <w:rsid w:val="005653FC"/>
    <w:rsid w:val="005663F1"/>
    <w:rsid w:val="005667E5"/>
    <w:rsid w:val="0056699D"/>
    <w:rsid w:val="005743E7"/>
    <w:rsid w:val="00591768"/>
    <w:rsid w:val="005922A2"/>
    <w:rsid w:val="005A6353"/>
    <w:rsid w:val="005B00A6"/>
    <w:rsid w:val="005B02EC"/>
    <w:rsid w:val="005B35D3"/>
    <w:rsid w:val="005B3B43"/>
    <w:rsid w:val="005C6A04"/>
    <w:rsid w:val="005D0014"/>
    <w:rsid w:val="005D305B"/>
    <w:rsid w:val="005D6F11"/>
    <w:rsid w:val="00647EFF"/>
    <w:rsid w:val="00652586"/>
    <w:rsid w:val="006727AF"/>
    <w:rsid w:val="00680DD6"/>
    <w:rsid w:val="0069088E"/>
    <w:rsid w:val="006C3417"/>
    <w:rsid w:val="006C4DE6"/>
    <w:rsid w:val="006F0395"/>
    <w:rsid w:val="00700E48"/>
    <w:rsid w:val="0070126B"/>
    <w:rsid w:val="007073B8"/>
    <w:rsid w:val="007214AA"/>
    <w:rsid w:val="00735EBE"/>
    <w:rsid w:val="00737F5E"/>
    <w:rsid w:val="007460AE"/>
    <w:rsid w:val="007479A7"/>
    <w:rsid w:val="007513E2"/>
    <w:rsid w:val="007525CD"/>
    <w:rsid w:val="00766C15"/>
    <w:rsid w:val="007814DF"/>
    <w:rsid w:val="00786072"/>
    <w:rsid w:val="0079199C"/>
    <w:rsid w:val="00796BE2"/>
    <w:rsid w:val="007B0584"/>
    <w:rsid w:val="007B528C"/>
    <w:rsid w:val="007B7EBB"/>
    <w:rsid w:val="007C39DF"/>
    <w:rsid w:val="007D578F"/>
    <w:rsid w:val="0080091A"/>
    <w:rsid w:val="00802A29"/>
    <w:rsid w:val="00802D46"/>
    <w:rsid w:val="00804A67"/>
    <w:rsid w:val="008178A7"/>
    <w:rsid w:val="00823785"/>
    <w:rsid w:val="008329CF"/>
    <w:rsid w:val="00832D12"/>
    <w:rsid w:val="008707E5"/>
    <w:rsid w:val="00872B7D"/>
    <w:rsid w:val="00882D5C"/>
    <w:rsid w:val="00883827"/>
    <w:rsid w:val="008839C5"/>
    <w:rsid w:val="00885554"/>
    <w:rsid w:val="0088676B"/>
    <w:rsid w:val="00886D87"/>
    <w:rsid w:val="00892228"/>
    <w:rsid w:val="008C2EBE"/>
    <w:rsid w:val="008C3607"/>
    <w:rsid w:val="008C6D20"/>
    <w:rsid w:val="008D190A"/>
    <w:rsid w:val="008E1B3C"/>
    <w:rsid w:val="008F4B1A"/>
    <w:rsid w:val="009025CB"/>
    <w:rsid w:val="00911DAE"/>
    <w:rsid w:val="009307D4"/>
    <w:rsid w:val="00932CCF"/>
    <w:rsid w:val="00935BF7"/>
    <w:rsid w:val="00941E7E"/>
    <w:rsid w:val="00945972"/>
    <w:rsid w:val="009619F0"/>
    <w:rsid w:val="009721EC"/>
    <w:rsid w:val="009B5F40"/>
    <w:rsid w:val="009D500F"/>
    <w:rsid w:val="009D6399"/>
    <w:rsid w:val="009E6576"/>
    <w:rsid w:val="009E6E43"/>
    <w:rsid w:val="009F2C5E"/>
    <w:rsid w:val="00A01EB4"/>
    <w:rsid w:val="00A02FF7"/>
    <w:rsid w:val="00A055BB"/>
    <w:rsid w:val="00A05F03"/>
    <w:rsid w:val="00A3689C"/>
    <w:rsid w:val="00A5271A"/>
    <w:rsid w:val="00A603CA"/>
    <w:rsid w:val="00A605BF"/>
    <w:rsid w:val="00A62561"/>
    <w:rsid w:val="00A67192"/>
    <w:rsid w:val="00A9340B"/>
    <w:rsid w:val="00AA1C3A"/>
    <w:rsid w:val="00AA22D0"/>
    <w:rsid w:val="00AA4FF0"/>
    <w:rsid w:val="00AB549F"/>
    <w:rsid w:val="00AC53F9"/>
    <w:rsid w:val="00AD311D"/>
    <w:rsid w:val="00AD68E5"/>
    <w:rsid w:val="00AE73F0"/>
    <w:rsid w:val="00B13B35"/>
    <w:rsid w:val="00B266A6"/>
    <w:rsid w:val="00B530FB"/>
    <w:rsid w:val="00B66429"/>
    <w:rsid w:val="00B76FD1"/>
    <w:rsid w:val="00B82FE0"/>
    <w:rsid w:val="00B85BEC"/>
    <w:rsid w:val="00BA135E"/>
    <w:rsid w:val="00BB1267"/>
    <w:rsid w:val="00BB57A4"/>
    <w:rsid w:val="00BE3A7D"/>
    <w:rsid w:val="00BE57F1"/>
    <w:rsid w:val="00C076F9"/>
    <w:rsid w:val="00C0789A"/>
    <w:rsid w:val="00C10FB4"/>
    <w:rsid w:val="00C11F79"/>
    <w:rsid w:val="00C178E2"/>
    <w:rsid w:val="00C23B12"/>
    <w:rsid w:val="00C2487F"/>
    <w:rsid w:val="00C251A7"/>
    <w:rsid w:val="00C26503"/>
    <w:rsid w:val="00C31BFD"/>
    <w:rsid w:val="00C33383"/>
    <w:rsid w:val="00C4383E"/>
    <w:rsid w:val="00C636C8"/>
    <w:rsid w:val="00C649C0"/>
    <w:rsid w:val="00C71C8B"/>
    <w:rsid w:val="00C859B4"/>
    <w:rsid w:val="00CA0C07"/>
    <w:rsid w:val="00CA1E44"/>
    <w:rsid w:val="00CA336E"/>
    <w:rsid w:val="00CB5C69"/>
    <w:rsid w:val="00CD41DD"/>
    <w:rsid w:val="00CF7D63"/>
    <w:rsid w:val="00D13121"/>
    <w:rsid w:val="00D567DE"/>
    <w:rsid w:val="00D65655"/>
    <w:rsid w:val="00D70620"/>
    <w:rsid w:val="00D709FE"/>
    <w:rsid w:val="00D71C09"/>
    <w:rsid w:val="00D73B3C"/>
    <w:rsid w:val="00D77F96"/>
    <w:rsid w:val="00D94436"/>
    <w:rsid w:val="00D97CF2"/>
    <w:rsid w:val="00DA7D7D"/>
    <w:rsid w:val="00DC4FD1"/>
    <w:rsid w:val="00DE0C3A"/>
    <w:rsid w:val="00DE1ED0"/>
    <w:rsid w:val="00DE20F1"/>
    <w:rsid w:val="00DE28A8"/>
    <w:rsid w:val="00DE549A"/>
    <w:rsid w:val="00DE6D9E"/>
    <w:rsid w:val="00DF0641"/>
    <w:rsid w:val="00E04432"/>
    <w:rsid w:val="00E10D44"/>
    <w:rsid w:val="00E21024"/>
    <w:rsid w:val="00E2749B"/>
    <w:rsid w:val="00E4150F"/>
    <w:rsid w:val="00E421FE"/>
    <w:rsid w:val="00E615B3"/>
    <w:rsid w:val="00E6443C"/>
    <w:rsid w:val="00E70ADF"/>
    <w:rsid w:val="00E9292F"/>
    <w:rsid w:val="00EA4DA0"/>
    <w:rsid w:val="00EA64D5"/>
    <w:rsid w:val="00ED4F4C"/>
    <w:rsid w:val="00EE5DF7"/>
    <w:rsid w:val="00EF02E9"/>
    <w:rsid w:val="00F23A30"/>
    <w:rsid w:val="00F3593E"/>
    <w:rsid w:val="00F4355E"/>
    <w:rsid w:val="00F67203"/>
    <w:rsid w:val="00F72224"/>
    <w:rsid w:val="00F747BF"/>
    <w:rsid w:val="00F852DC"/>
    <w:rsid w:val="00F91C97"/>
    <w:rsid w:val="00F95B49"/>
    <w:rsid w:val="00FB666D"/>
    <w:rsid w:val="00FB7454"/>
    <w:rsid w:val="00FF358A"/>
    <w:rsid w:val="00FF4C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199153"/>
  <w15:chartTrackingRefBased/>
  <w15:docId w15:val="{F18D3F90-A7DB-4B58-B5A9-C611D70C1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w:qFormat/>
    <w:rsid w:val="00C076F9"/>
    <w:pPr>
      <w:widowControl w:val="0"/>
      <w:spacing w:before="120"/>
      <w:jc w:val="both"/>
    </w:pPr>
    <w:rPr>
      <w:rFonts w:asciiTheme="minorHAnsi" w:hAnsiTheme="minorHAnsi"/>
      <w:szCs w:val="24"/>
    </w:rPr>
  </w:style>
  <w:style w:type="paragraph" w:styleId="Titre1">
    <w:name w:val="heading 1"/>
    <w:basedOn w:val="Normal"/>
    <w:next w:val="Normal"/>
    <w:qFormat/>
    <w:rsid w:val="009D500F"/>
    <w:pPr>
      <w:keepNext/>
      <w:numPr>
        <w:numId w:val="1"/>
      </w:numPr>
      <w:spacing w:before="200"/>
      <w:outlineLvl w:val="0"/>
    </w:pPr>
    <w:rPr>
      <w:rFonts w:cstheme="minorHAnsi"/>
      <w:b/>
      <w:bCs/>
      <w:caps/>
      <w:color w:val="00708E"/>
      <w:sz w:val="24"/>
    </w:rPr>
  </w:style>
  <w:style w:type="paragraph" w:styleId="Titre2">
    <w:name w:val="heading 2"/>
    <w:aliases w:val="M-Titre 2,Titre 2ceafi,sous-chapitre,Titre 2 * 0.0.,Titre 2*,Titre 2 / 1.,Titre 2 Annexe,retrait normal,Titre5,Titre 2ceafi + Tahoma + Tahoma,13 pt,Tout en majuscule + Av..."/>
    <w:basedOn w:val="Normal"/>
    <w:next w:val="Normal"/>
    <w:qFormat/>
    <w:rsid w:val="009D500F"/>
    <w:pPr>
      <w:keepNext/>
      <w:numPr>
        <w:ilvl w:val="1"/>
        <w:numId w:val="1"/>
      </w:numPr>
      <w:outlineLvl w:val="1"/>
    </w:pPr>
    <w:rPr>
      <w:rFonts w:cstheme="minorHAnsi"/>
      <w:b/>
      <w:bCs/>
      <w:color w:val="00B6CF"/>
      <w:sz w:val="24"/>
      <w:szCs w:val="28"/>
    </w:rPr>
  </w:style>
  <w:style w:type="paragraph" w:styleId="Titre3">
    <w:name w:val="heading 3"/>
    <w:basedOn w:val="Normal"/>
    <w:next w:val="Normal"/>
    <w:link w:val="Titre3Car"/>
    <w:qFormat/>
    <w:rsid w:val="009D500F"/>
    <w:pPr>
      <w:keepNext/>
      <w:numPr>
        <w:ilvl w:val="2"/>
        <w:numId w:val="1"/>
      </w:numPr>
      <w:outlineLvl w:val="2"/>
    </w:pPr>
    <w:rPr>
      <w:rFonts w:cstheme="minorHAnsi"/>
      <w:b/>
      <w:bCs/>
      <w:i/>
      <w:color w:val="CF007F"/>
      <w:szCs w:val="26"/>
    </w:rPr>
  </w:style>
  <w:style w:type="paragraph" w:styleId="Titre4">
    <w:name w:val="heading 4"/>
    <w:basedOn w:val="Normal"/>
    <w:next w:val="Normal"/>
    <w:pPr>
      <w:keepNext/>
      <w:numPr>
        <w:ilvl w:val="3"/>
        <w:numId w:val="1"/>
      </w:numPr>
      <w:spacing w:before="240" w:after="60"/>
      <w:outlineLvl w:val="3"/>
    </w:pPr>
    <w:rPr>
      <w:rFonts w:ascii="Times New Roman" w:hAnsi="Times New Roman"/>
      <w:b/>
      <w:bCs/>
      <w:sz w:val="28"/>
      <w:szCs w:val="28"/>
    </w:rPr>
  </w:style>
  <w:style w:type="paragraph" w:styleId="Titre5">
    <w:name w:val="heading 5"/>
    <w:basedOn w:val="Normal"/>
    <w:next w:val="Normal"/>
    <w:pPr>
      <w:numPr>
        <w:ilvl w:val="4"/>
        <w:numId w:val="1"/>
      </w:numPr>
      <w:spacing w:before="240" w:after="60"/>
      <w:outlineLvl w:val="4"/>
    </w:pPr>
    <w:rPr>
      <w:b/>
      <w:bCs/>
      <w:i/>
      <w:iCs/>
      <w:sz w:val="26"/>
      <w:szCs w:val="26"/>
    </w:rPr>
  </w:style>
  <w:style w:type="paragraph" w:styleId="Titre6">
    <w:name w:val="heading 6"/>
    <w:basedOn w:val="Normal"/>
    <w:next w:val="Normal"/>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pPr>
      <w:numPr>
        <w:ilvl w:val="6"/>
        <w:numId w:val="1"/>
      </w:numPr>
      <w:spacing w:before="240" w:after="60"/>
      <w:outlineLvl w:val="6"/>
    </w:pPr>
    <w:rPr>
      <w:rFonts w:ascii="Times New Roman" w:hAnsi="Times New Roman"/>
      <w:sz w:val="24"/>
    </w:rPr>
  </w:style>
  <w:style w:type="paragraph" w:styleId="Titre8">
    <w:name w:val="heading 8"/>
    <w:basedOn w:val="Normal"/>
    <w:next w:val="Normal"/>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pPr>
      <w:numPr>
        <w:ilvl w:val="8"/>
        <w:numId w:val="1"/>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406F9D"/>
    <w:pPr>
      <w:pBdr>
        <w:bottom w:val="single" w:sz="2" w:space="1" w:color="auto"/>
      </w:pBdr>
      <w:tabs>
        <w:tab w:val="center" w:pos="4536"/>
        <w:tab w:val="right" w:pos="9072"/>
      </w:tabs>
      <w:jc w:val="right"/>
    </w:pPr>
    <w:rPr>
      <w:sz w:val="16"/>
    </w:rPr>
  </w:style>
  <w:style w:type="paragraph" w:customStyle="1" w:styleId="0TitleTitre">
    <w:name w:val="0Title Titre"/>
    <w:basedOn w:val="Normal"/>
    <w:qFormat/>
    <w:rsid w:val="009D500F"/>
    <w:pPr>
      <w:ind w:left="1418" w:right="567"/>
      <w:jc w:val="left"/>
    </w:pPr>
    <w:rPr>
      <w:rFonts w:cstheme="minorHAnsi"/>
      <w:b/>
      <w:bCs/>
      <w:color w:val="00708E"/>
      <w:sz w:val="28"/>
    </w:rPr>
  </w:style>
  <w:style w:type="paragraph" w:customStyle="1" w:styleId="1Translation">
    <w:name w:val="1Translation"/>
    <w:basedOn w:val="Normal"/>
    <w:qFormat/>
    <w:rsid w:val="009D500F"/>
    <w:pPr>
      <w:ind w:left="1418" w:right="567"/>
      <w:jc w:val="left"/>
    </w:pPr>
    <w:rPr>
      <w:rFonts w:cstheme="minorHAnsi"/>
      <w:color w:val="00B6CF"/>
      <w:sz w:val="28"/>
      <w:lang w:val="en-GB"/>
    </w:rPr>
  </w:style>
  <w:style w:type="paragraph" w:customStyle="1" w:styleId="Legendes">
    <w:name w:val="Legendes"/>
    <w:basedOn w:val="Normal"/>
    <w:qFormat/>
    <w:rsid w:val="005667E5"/>
    <w:pPr>
      <w:jc w:val="center"/>
    </w:pPr>
    <w:rPr>
      <w:rFonts w:cs="Arial"/>
      <w:sz w:val="18"/>
    </w:rPr>
  </w:style>
  <w:style w:type="paragraph" w:customStyle="1" w:styleId="3names">
    <w:name w:val="3names"/>
    <w:basedOn w:val="1Translation"/>
    <w:qFormat/>
    <w:rsid w:val="009D500F"/>
    <w:rPr>
      <w:color w:val="CF007F"/>
      <w:sz w:val="24"/>
    </w:rPr>
  </w:style>
  <w:style w:type="character" w:styleId="Accentuation">
    <w:name w:val="Emphasis"/>
    <w:uiPriority w:val="20"/>
    <w:rsid w:val="00DE20F1"/>
    <w:rPr>
      <w:i/>
      <w:iCs/>
    </w:rPr>
  </w:style>
  <w:style w:type="paragraph" w:customStyle="1" w:styleId="TIRETS">
    <w:name w:val="TIRETS"/>
    <w:basedOn w:val="Normal"/>
    <w:qFormat/>
    <w:rsid w:val="009D500F"/>
    <w:pPr>
      <w:numPr>
        <w:numId w:val="4"/>
      </w:numPr>
    </w:pPr>
    <w:rPr>
      <w:rFonts w:cstheme="minorHAnsi"/>
    </w:rPr>
  </w:style>
  <w:style w:type="paragraph" w:customStyle="1" w:styleId="Biblio">
    <w:name w:val="Biblio"/>
    <w:basedOn w:val="Normal"/>
    <w:pPr>
      <w:spacing w:before="0"/>
      <w:ind w:left="284" w:hanging="284"/>
    </w:pPr>
    <w:rPr>
      <w:sz w:val="15"/>
      <w:lang w:val="en-GB"/>
    </w:rPr>
  </w:style>
  <w:style w:type="paragraph" w:styleId="Pieddepage">
    <w:name w:val="footer"/>
    <w:basedOn w:val="Normal"/>
    <w:semiHidden/>
    <w:pPr>
      <w:tabs>
        <w:tab w:val="center" w:pos="4536"/>
        <w:tab w:val="right" w:pos="9072"/>
      </w:tabs>
    </w:pPr>
  </w:style>
  <w:style w:type="paragraph" w:styleId="Titre">
    <w:name w:val="Title"/>
    <w:basedOn w:val="0TitleTitre"/>
    <w:next w:val="Normal"/>
    <w:link w:val="TitreCar"/>
    <w:uiPriority w:val="10"/>
    <w:qFormat/>
    <w:rsid w:val="008839C5"/>
    <w:pPr>
      <w:ind w:left="0"/>
    </w:pPr>
    <w:rPr>
      <w:sz w:val="24"/>
    </w:rPr>
  </w:style>
  <w:style w:type="paragraph" w:customStyle="1" w:styleId="titreanx">
    <w:name w:val="titreanx"/>
    <w:basedOn w:val="Titre1"/>
    <w:rsid w:val="00406F9D"/>
    <w:pPr>
      <w:numPr>
        <w:numId w:val="0"/>
      </w:numPr>
    </w:pPr>
    <w:rPr>
      <w:rFonts w:ascii="Arial" w:hAnsi="Arial"/>
    </w:rPr>
  </w:style>
  <w:style w:type="character" w:customStyle="1" w:styleId="TitreCar">
    <w:name w:val="Titre Car"/>
    <w:link w:val="Titre"/>
    <w:uiPriority w:val="10"/>
    <w:rsid w:val="008839C5"/>
    <w:rPr>
      <w:rFonts w:ascii="Arial" w:hAnsi="Arial" w:cs="Arial"/>
      <w:b/>
      <w:bCs/>
      <w:sz w:val="24"/>
      <w:szCs w:val="24"/>
    </w:rPr>
  </w:style>
  <w:style w:type="paragraph" w:styleId="Sous-titre">
    <w:name w:val="Subtitle"/>
    <w:basedOn w:val="1Translation"/>
    <w:next w:val="Normal"/>
    <w:link w:val="Sous-titreCar"/>
    <w:uiPriority w:val="11"/>
    <w:rsid w:val="0019193B"/>
    <w:pPr>
      <w:spacing w:after="120"/>
      <w:ind w:left="2835"/>
    </w:pPr>
    <w:rPr>
      <w:sz w:val="24"/>
    </w:rPr>
  </w:style>
  <w:style w:type="character" w:customStyle="1" w:styleId="Sous-titreCar">
    <w:name w:val="Sous-titre Car"/>
    <w:link w:val="Sous-titre"/>
    <w:uiPriority w:val="11"/>
    <w:rsid w:val="0019193B"/>
    <w:rPr>
      <w:rFonts w:ascii="Arial" w:hAnsi="Arial"/>
      <w:sz w:val="24"/>
      <w:szCs w:val="24"/>
      <w:lang w:val="en-GB"/>
    </w:rPr>
  </w:style>
  <w:style w:type="paragraph" w:customStyle="1" w:styleId="en-tte0">
    <w:name w:val="en-tête"/>
    <w:basedOn w:val="Normal"/>
    <w:link w:val="en-tteCar"/>
    <w:qFormat/>
    <w:rsid w:val="00406F9D"/>
    <w:pPr>
      <w:pBdr>
        <w:bottom w:val="single" w:sz="2" w:space="1" w:color="auto"/>
      </w:pBdr>
      <w:ind w:left="284" w:hanging="284"/>
      <w:jc w:val="right"/>
    </w:pPr>
    <w:rPr>
      <w:sz w:val="16"/>
    </w:rPr>
  </w:style>
  <w:style w:type="character" w:styleId="Accentuationlgre">
    <w:name w:val="Subtle Emphasis"/>
    <w:uiPriority w:val="19"/>
    <w:rsid w:val="00DE20F1"/>
    <w:rPr>
      <w:rFonts w:ascii="Calibri" w:hAnsi="Calibri"/>
      <w:color w:val="548DD4"/>
    </w:rPr>
  </w:style>
  <w:style w:type="character" w:styleId="Rfrenceintense">
    <w:name w:val="Intense Reference"/>
    <w:uiPriority w:val="32"/>
    <w:qFormat/>
    <w:rsid w:val="00735EBE"/>
    <w:rPr>
      <w:sz w:val="18"/>
      <w:lang w:val="en-GB"/>
    </w:rPr>
  </w:style>
  <w:style w:type="paragraph" w:customStyle="1" w:styleId="4organisme">
    <w:name w:val="4organisme"/>
    <w:basedOn w:val="Normal"/>
    <w:link w:val="4organismeCar"/>
    <w:qFormat/>
    <w:rsid w:val="00397B39"/>
    <w:pPr>
      <w:spacing w:before="0"/>
      <w:ind w:left="1418" w:right="567"/>
      <w:jc w:val="left"/>
    </w:pPr>
  </w:style>
  <w:style w:type="character" w:customStyle="1" w:styleId="en-tteCar">
    <w:name w:val="en-tête Car"/>
    <w:link w:val="en-tte0"/>
    <w:rsid w:val="00406F9D"/>
    <w:rPr>
      <w:rFonts w:ascii="Arial" w:hAnsi="Arial"/>
      <w:sz w:val="16"/>
      <w:szCs w:val="24"/>
    </w:rPr>
  </w:style>
  <w:style w:type="character" w:styleId="Marquedecommentaire">
    <w:name w:val="annotation reference"/>
    <w:uiPriority w:val="99"/>
    <w:semiHidden/>
    <w:unhideWhenUsed/>
    <w:rsid w:val="007B7EBB"/>
    <w:rPr>
      <w:sz w:val="16"/>
      <w:szCs w:val="16"/>
    </w:rPr>
  </w:style>
  <w:style w:type="character" w:customStyle="1" w:styleId="4organismeCar">
    <w:name w:val="4organisme Car"/>
    <w:link w:val="4organisme"/>
    <w:rsid w:val="00397B39"/>
    <w:rPr>
      <w:rFonts w:ascii="Arial" w:hAnsi="Arial"/>
      <w:szCs w:val="24"/>
    </w:rPr>
  </w:style>
  <w:style w:type="paragraph" w:styleId="Commentaire">
    <w:name w:val="annotation text"/>
    <w:basedOn w:val="Normal"/>
    <w:link w:val="CommentaireCar"/>
    <w:uiPriority w:val="99"/>
    <w:unhideWhenUsed/>
    <w:rsid w:val="007B7EBB"/>
    <w:rPr>
      <w:szCs w:val="20"/>
    </w:rPr>
  </w:style>
  <w:style w:type="character" w:customStyle="1" w:styleId="CommentaireCar">
    <w:name w:val="Commentaire Car"/>
    <w:link w:val="Commentaire"/>
    <w:uiPriority w:val="99"/>
    <w:rsid w:val="007B7EBB"/>
    <w:rPr>
      <w:rFonts w:ascii="Arial" w:hAnsi="Arial"/>
    </w:rPr>
  </w:style>
  <w:style w:type="paragraph" w:styleId="Objetducommentaire">
    <w:name w:val="annotation subject"/>
    <w:basedOn w:val="Commentaire"/>
    <w:next w:val="Commentaire"/>
    <w:link w:val="ObjetducommentaireCar"/>
    <w:uiPriority w:val="99"/>
    <w:semiHidden/>
    <w:unhideWhenUsed/>
    <w:rsid w:val="007B7EBB"/>
    <w:rPr>
      <w:b/>
      <w:bCs/>
    </w:rPr>
  </w:style>
  <w:style w:type="character" w:customStyle="1" w:styleId="ObjetducommentaireCar">
    <w:name w:val="Objet du commentaire Car"/>
    <w:link w:val="Objetducommentaire"/>
    <w:uiPriority w:val="99"/>
    <w:semiHidden/>
    <w:rsid w:val="007B7EBB"/>
    <w:rPr>
      <w:rFonts w:ascii="Arial" w:hAnsi="Arial"/>
      <w:b/>
      <w:bCs/>
    </w:rPr>
  </w:style>
  <w:style w:type="paragraph" w:styleId="Textedebulles">
    <w:name w:val="Balloon Text"/>
    <w:basedOn w:val="Normal"/>
    <w:link w:val="TextedebullesCar"/>
    <w:uiPriority w:val="99"/>
    <w:semiHidden/>
    <w:unhideWhenUsed/>
    <w:rsid w:val="007B7EBB"/>
    <w:pPr>
      <w:spacing w:before="0"/>
    </w:pPr>
    <w:rPr>
      <w:rFonts w:ascii="Tahoma" w:hAnsi="Tahoma" w:cs="Tahoma"/>
      <w:sz w:val="16"/>
      <w:szCs w:val="16"/>
    </w:rPr>
  </w:style>
  <w:style w:type="character" w:customStyle="1" w:styleId="TextedebullesCar">
    <w:name w:val="Texte de bulles Car"/>
    <w:link w:val="Textedebulles"/>
    <w:uiPriority w:val="99"/>
    <w:semiHidden/>
    <w:rsid w:val="007B7EBB"/>
    <w:rPr>
      <w:rFonts w:ascii="Tahoma" w:hAnsi="Tahoma" w:cs="Tahoma"/>
      <w:sz w:val="16"/>
      <w:szCs w:val="16"/>
    </w:rPr>
  </w:style>
  <w:style w:type="paragraph" w:styleId="Paragraphedeliste">
    <w:name w:val="List Paragraph"/>
    <w:aliases w:val="Paragraphe,List Paragraph"/>
    <w:basedOn w:val="Normal"/>
    <w:link w:val="ParagraphedelisteCar"/>
    <w:uiPriority w:val="34"/>
    <w:qFormat/>
    <w:rsid w:val="008F4B1A"/>
    <w:pPr>
      <w:widowControl/>
      <w:spacing w:before="0" w:line="300" w:lineRule="exact"/>
      <w:ind w:left="720"/>
      <w:contextualSpacing/>
    </w:pPr>
    <w:rPr>
      <w:rFonts w:eastAsiaTheme="minorHAnsi" w:cstheme="minorBidi"/>
      <w:lang w:eastAsia="en-US"/>
    </w:rPr>
  </w:style>
  <w:style w:type="character" w:styleId="Lienhypertexte">
    <w:name w:val="Hyperlink"/>
    <w:basedOn w:val="Policepardfaut"/>
    <w:uiPriority w:val="99"/>
    <w:unhideWhenUsed/>
    <w:rsid w:val="008F4B1A"/>
    <w:rPr>
      <w:color w:val="0563C1" w:themeColor="hyperlink"/>
      <w:u w:val="single"/>
    </w:rPr>
  </w:style>
  <w:style w:type="character" w:customStyle="1" w:styleId="ParagraphedelisteCar">
    <w:name w:val="Paragraphe de liste Car"/>
    <w:aliases w:val="Paragraphe Car,List Paragraph Car"/>
    <w:basedOn w:val="Policepardfaut"/>
    <w:link w:val="Paragraphedeliste"/>
    <w:uiPriority w:val="34"/>
    <w:qFormat/>
    <w:rsid w:val="008F4B1A"/>
    <w:rPr>
      <w:rFonts w:asciiTheme="minorHAnsi" w:eastAsiaTheme="minorHAnsi" w:hAnsiTheme="minorHAnsi" w:cstheme="minorBidi"/>
      <w:szCs w:val="24"/>
      <w:lang w:eastAsia="en-US"/>
    </w:rPr>
  </w:style>
  <w:style w:type="paragraph" w:styleId="NormalWeb">
    <w:name w:val="Normal (Web)"/>
    <w:basedOn w:val="Normal"/>
    <w:uiPriority w:val="99"/>
    <w:semiHidden/>
    <w:unhideWhenUsed/>
    <w:rsid w:val="006C4DE6"/>
    <w:rPr>
      <w:rFonts w:ascii="Times New Roman" w:hAnsi="Times New Roman"/>
      <w:sz w:val="24"/>
    </w:rPr>
  </w:style>
  <w:style w:type="character" w:styleId="Mentionnonrsolue">
    <w:name w:val="Unresolved Mention"/>
    <w:basedOn w:val="Policepardfaut"/>
    <w:uiPriority w:val="99"/>
    <w:semiHidden/>
    <w:unhideWhenUsed/>
    <w:rsid w:val="009D6399"/>
    <w:rPr>
      <w:color w:val="605E5C"/>
      <w:shd w:val="clear" w:color="auto" w:fill="E1DFDD"/>
    </w:rPr>
  </w:style>
  <w:style w:type="character" w:styleId="lev">
    <w:name w:val="Strong"/>
    <w:basedOn w:val="Policepardfaut"/>
    <w:uiPriority w:val="22"/>
    <w:qFormat/>
    <w:rsid w:val="00F23A30"/>
    <w:rPr>
      <w:b/>
      <w:bCs/>
    </w:rPr>
  </w:style>
  <w:style w:type="character" w:customStyle="1" w:styleId="Titre3Car">
    <w:name w:val="Titre 3 Car"/>
    <w:basedOn w:val="Policepardfaut"/>
    <w:link w:val="Titre3"/>
    <w:rsid w:val="00522834"/>
    <w:rPr>
      <w:rFonts w:asciiTheme="minorHAnsi" w:hAnsiTheme="minorHAnsi" w:cstheme="minorHAnsi"/>
      <w:b/>
      <w:bCs/>
      <w:i/>
      <w:color w:val="CF007F"/>
      <w:szCs w:val="26"/>
    </w:rPr>
  </w:style>
  <w:style w:type="paragraph" w:styleId="Rvision">
    <w:name w:val="Revision"/>
    <w:hidden/>
    <w:uiPriority w:val="99"/>
    <w:semiHidden/>
    <w:rsid w:val="000E4BDA"/>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33318">
      <w:bodyDiv w:val="1"/>
      <w:marLeft w:val="0"/>
      <w:marRight w:val="0"/>
      <w:marTop w:val="0"/>
      <w:marBottom w:val="0"/>
      <w:divBdr>
        <w:top w:val="none" w:sz="0" w:space="0" w:color="auto"/>
        <w:left w:val="none" w:sz="0" w:space="0" w:color="auto"/>
        <w:bottom w:val="none" w:sz="0" w:space="0" w:color="auto"/>
        <w:right w:val="none" w:sz="0" w:space="0" w:color="auto"/>
      </w:divBdr>
    </w:div>
    <w:div w:id="286788609">
      <w:bodyDiv w:val="1"/>
      <w:marLeft w:val="0"/>
      <w:marRight w:val="0"/>
      <w:marTop w:val="0"/>
      <w:marBottom w:val="0"/>
      <w:divBdr>
        <w:top w:val="none" w:sz="0" w:space="0" w:color="auto"/>
        <w:left w:val="none" w:sz="0" w:space="0" w:color="auto"/>
        <w:bottom w:val="none" w:sz="0" w:space="0" w:color="auto"/>
        <w:right w:val="none" w:sz="0" w:space="0" w:color="auto"/>
      </w:divBdr>
    </w:div>
    <w:div w:id="397825652">
      <w:bodyDiv w:val="1"/>
      <w:marLeft w:val="0"/>
      <w:marRight w:val="0"/>
      <w:marTop w:val="0"/>
      <w:marBottom w:val="0"/>
      <w:divBdr>
        <w:top w:val="none" w:sz="0" w:space="0" w:color="auto"/>
        <w:left w:val="none" w:sz="0" w:space="0" w:color="auto"/>
        <w:bottom w:val="none" w:sz="0" w:space="0" w:color="auto"/>
        <w:right w:val="none" w:sz="0" w:space="0" w:color="auto"/>
      </w:divBdr>
    </w:div>
    <w:div w:id="433407234">
      <w:bodyDiv w:val="1"/>
      <w:marLeft w:val="0"/>
      <w:marRight w:val="0"/>
      <w:marTop w:val="0"/>
      <w:marBottom w:val="0"/>
      <w:divBdr>
        <w:top w:val="none" w:sz="0" w:space="0" w:color="auto"/>
        <w:left w:val="none" w:sz="0" w:space="0" w:color="auto"/>
        <w:bottom w:val="none" w:sz="0" w:space="0" w:color="auto"/>
        <w:right w:val="none" w:sz="0" w:space="0" w:color="auto"/>
      </w:divBdr>
    </w:div>
    <w:div w:id="573930658">
      <w:bodyDiv w:val="1"/>
      <w:marLeft w:val="0"/>
      <w:marRight w:val="0"/>
      <w:marTop w:val="0"/>
      <w:marBottom w:val="0"/>
      <w:divBdr>
        <w:top w:val="none" w:sz="0" w:space="0" w:color="auto"/>
        <w:left w:val="none" w:sz="0" w:space="0" w:color="auto"/>
        <w:bottom w:val="none" w:sz="0" w:space="0" w:color="auto"/>
        <w:right w:val="none" w:sz="0" w:space="0" w:color="auto"/>
      </w:divBdr>
    </w:div>
    <w:div w:id="793716660">
      <w:bodyDiv w:val="1"/>
      <w:marLeft w:val="0"/>
      <w:marRight w:val="0"/>
      <w:marTop w:val="0"/>
      <w:marBottom w:val="0"/>
      <w:divBdr>
        <w:top w:val="none" w:sz="0" w:space="0" w:color="auto"/>
        <w:left w:val="none" w:sz="0" w:space="0" w:color="auto"/>
        <w:bottom w:val="none" w:sz="0" w:space="0" w:color="auto"/>
        <w:right w:val="none" w:sz="0" w:space="0" w:color="auto"/>
      </w:divBdr>
    </w:div>
    <w:div w:id="811168749">
      <w:bodyDiv w:val="1"/>
      <w:marLeft w:val="0"/>
      <w:marRight w:val="0"/>
      <w:marTop w:val="0"/>
      <w:marBottom w:val="0"/>
      <w:divBdr>
        <w:top w:val="none" w:sz="0" w:space="0" w:color="auto"/>
        <w:left w:val="none" w:sz="0" w:space="0" w:color="auto"/>
        <w:bottom w:val="none" w:sz="0" w:space="0" w:color="auto"/>
        <w:right w:val="none" w:sz="0" w:space="0" w:color="auto"/>
      </w:divBdr>
    </w:div>
    <w:div w:id="949315427">
      <w:bodyDiv w:val="1"/>
      <w:marLeft w:val="0"/>
      <w:marRight w:val="0"/>
      <w:marTop w:val="0"/>
      <w:marBottom w:val="0"/>
      <w:divBdr>
        <w:top w:val="none" w:sz="0" w:space="0" w:color="auto"/>
        <w:left w:val="none" w:sz="0" w:space="0" w:color="auto"/>
        <w:bottom w:val="none" w:sz="0" w:space="0" w:color="auto"/>
        <w:right w:val="none" w:sz="0" w:space="0" w:color="auto"/>
      </w:divBdr>
    </w:div>
    <w:div w:id="1034767649">
      <w:bodyDiv w:val="1"/>
      <w:marLeft w:val="0"/>
      <w:marRight w:val="0"/>
      <w:marTop w:val="0"/>
      <w:marBottom w:val="0"/>
      <w:divBdr>
        <w:top w:val="none" w:sz="0" w:space="0" w:color="auto"/>
        <w:left w:val="none" w:sz="0" w:space="0" w:color="auto"/>
        <w:bottom w:val="none" w:sz="0" w:space="0" w:color="auto"/>
        <w:right w:val="none" w:sz="0" w:space="0" w:color="auto"/>
      </w:divBdr>
    </w:div>
    <w:div w:id="1056857200">
      <w:bodyDiv w:val="1"/>
      <w:marLeft w:val="0"/>
      <w:marRight w:val="0"/>
      <w:marTop w:val="0"/>
      <w:marBottom w:val="0"/>
      <w:divBdr>
        <w:top w:val="none" w:sz="0" w:space="0" w:color="auto"/>
        <w:left w:val="none" w:sz="0" w:space="0" w:color="auto"/>
        <w:bottom w:val="none" w:sz="0" w:space="0" w:color="auto"/>
        <w:right w:val="none" w:sz="0" w:space="0" w:color="auto"/>
      </w:divBdr>
    </w:div>
    <w:div w:id="1080559743">
      <w:bodyDiv w:val="1"/>
      <w:marLeft w:val="0"/>
      <w:marRight w:val="0"/>
      <w:marTop w:val="0"/>
      <w:marBottom w:val="0"/>
      <w:divBdr>
        <w:top w:val="none" w:sz="0" w:space="0" w:color="auto"/>
        <w:left w:val="none" w:sz="0" w:space="0" w:color="auto"/>
        <w:bottom w:val="none" w:sz="0" w:space="0" w:color="auto"/>
        <w:right w:val="none" w:sz="0" w:space="0" w:color="auto"/>
      </w:divBdr>
    </w:div>
    <w:div w:id="1352221747">
      <w:bodyDiv w:val="1"/>
      <w:marLeft w:val="0"/>
      <w:marRight w:val="0"/>
      <w:marTop w:val="0"/>
      <w:marBottom w:val="0"/>
      <w:divBdr>
        <w:top w:val="none" w:sz="0" w:space="0" w:color="auto"/>
        <w:left w:val="none" w:sz="0" w:space="0" w:color="auto"/>
        <w:bottom w:val="none" w:sz="0" w:space="0" w:color="auto"/>
        <w:right w:val="none" w:sz="0" w:space="0" w:color="auto"/>
      </w:divBdr>
    </w:div>
    <w:div w:id="1522741277">
      <w:bodyDiv w:val="1"/>
      <w:marLeft w:val="0"/>
      <w:marRight w:val="0"/>
      <w:marTop w:val="0"/>
      <w:marBottom w:val="0"/>
      <w:divBdr>
        <w:top w:val="none" w:sz="0" w:space="0" w:color="auto"/>
        <w:left w:val="none" w:sz="0" w:space="0" w:color="auto"/>
        <w:bottom w:val="none" w:sz="0" w:space="0" w:color="auto"/>
        <w:right w:val="none" w:sz="0" w:space="0" w:color="auto"/>
      </w:divBdr>
    </w:div>
    <w:div w:id="1531189448">
      <w:bodyDiv w:val="1"/>
      <w:marLeft w:val="0"/>
      <w:marRight w:val="0"/>
      <w:marTop w:val="0"/>
      <w:marBottom w:val="0"/>
      <w:divBdr>
        <w:top w:val="none" w:sz="0" w:space="0" w:color="auto"/>
        <w:left w:val="none" w:sz="0" w:space="0" w:color="auto"/>
        <w:bottom w:val="none" w:sz="0" w:space="0" w:color="auto"/>
        <w:right w:val="none" w:sz="0" w:space="0" w:color="auto"/>
      </w:divBdr>
    </w:div>
    <w:div w:id="1586836044">
      <w:bodyDiv w:val="1"/>
      <w:marLeft w:val="0"/>
      <w:marRight w:val="0"/>
      <w:marTop w:val="0"/>
      <w:marBottom w:val="0"/>
      <w:divBdr>
        <w:top w:val="none" w:sz="0" w:space="0" w:color="auto"/>
        <w:left w:val="none" w:sz="0" w:space="0" w:color="auto"/>
        <w:bottom w:val="none" w:sz="0" w:space="0" w:color="auto"/>
        <w:right w:val="none" w:sz="0" w:space="0" w:color="auto"/>
      </w:divBdr>
    </w:div>
    <w:div w:id="1597009229">
      <w:bodyDiv w:val="1"/>
      <w:marLeft w:val="0"/>
      <w:marRight w:val="0"/>
      <w:marTop w:val="0"/>
      <w:marBottom w:val="0"/>
      <w:divBdr>
        <w:top w:val="none" w:sz="0" w:space="0" w:color="auto"/>
        <w:left w:val="none" w:sz="0" w:space="0" w:color="auto"/>
        <w:bottom w:val="none" w:sz="0" w:space="0" w:color="auto"/>
        <w:right w:val="none" w:sz="0" w:space="0" w:color="auto"/>
      </w:divBdr>
    </w:div>
    <w:div w:id="1693922651">
      <w:bodyDiv w:val="1"/>
      <w:marLeft w:val="0"/>
      <w:marRight w:val="0"/>
      <w:marTop w:val="0"/>
      <w:marBottom w:val="0"/>
      <w:divBdr>
        <w:top w:val="none" w:sz="0" w:space="0" w:color="auto"/>
        <w:left w:val="none" w:sz="0" w:space="0" w:color="auto"/>
        <w:bottom w:val="none" w:sz="0" w:space="0" w:color="auto"/>
        <w:right w:val="none" w:sz="0" w:space="0" w:color="auto"/>
      </w:divBdr>
    </w:div>
    <w:div w:id="1697002438">
      <w:bodyDiv w:val="1"/>
      <w:marLeft w:val="0"/>
      <w:marRight w:val="0"/>
      <w:marTop w:val="0"/>
      <w:marBottom w:val="0"/>
      <w:divBdr>
        <w:top w:val="none" w:sz="0" w:space="0" w:color="auto"/>
        <w:left w:val="none" w:sz="0" w:space="0" w:color="auto"/>
        <w:bottom w:val="none" w:sz="0" w:space="0" w:color="auto"/>
        <w:right w:val="none" w:sz="0" w:space="0" w:color="auto"/>
      </w:divBdr>
    </w:div>
    <w:div w:id="1708408895">
      <w:bodyDiv w:val="1"/>
      <w:marLeft w:val="0"/>
      <w:marRight w:val="0"/>
      <w:marTop w:val="0"/>
      <w:marBottom w:val="0"/>
      <w:divBdr>
        <w:top w:val="none" w:sz="0" w:space="0" w:color="auto"/>
        <w:left w:val="none" w:sz="0" w:space="0" w:color="auto"/>
        <w:bottom w:val="none" w:sz="0" w:space="0" w:color="auto"/>
        <w:right w:val="none" w:sz="0" w:space="0" w:color="auto"/>
      </w:divBdr>
    </w:div>
    <w:div w:id="1727677813">
      <w:bodyDiv w:val="1"/>
      <w:marLeft w:val="0"/>
      <w:marRight w:val="0"/>
      <w:marTop w:val="0"/>
      <w:marBottom w:val="0"/>
      <w:divBdr>
        <w:top w:val="none" w:sz="0" w:space="0" w:color="auto"/>
        <w:left w:val="none" w:sz="0" w:space="0" w:color="auto"/>
        <w:bottom w:val="none" w:sz="0" w:space="0" w:color="auto"/>
        <w:right w:val="none" w:sz="0" w:space="0" w:color="auto"/>
      </w:divBdr>
    </w:div>
    <w:div w:id="184065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gallion@agglopole.fr"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peyron@hydropraxi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camille.auvray@agence-atm.com"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fabienne.favre@hefr.ch"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60F44DFF40DC49B22F1290DAC27D35" ma:contentTypeVersion="14" ma:contentTypeDescription="Crée un document." ma:contentTypeScope="" ma:versionID="2de795916097a7ada137eda4db8bb0cb">
  <xsd:schema xmlns:xsd="http://www.w3.org/2001/XMLSchema" xmlns:xs="http://www.w3.org/2001/XMLSchema" xmlns:p="http://schemas.microsoft.com/office/2006/metadata/properties" xmlns:ns2="d17ac1b6-3fb5-4b17-a073-724c0a731bcf" xmlns:ns3="551e59af-c345-4516-8904-314e9b251ad6" targetNamespace="http://schemas.microsoft.com/office/2006/metadata/properties" ma:root="true" ma:fieldsID="dd656efe17d67c524e47b54c69ebd80f" ns2:_="" ns3:_="">
    <xsd:import namespace="d17ac1b6-3fb5-4b17-a073-724c0a731bcf"/>
    <xsd:import namespace="551e59af-c345-4516-8904-314e9b251a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7ac1b6-3fb5-4b17-a073-724c0a731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f2dbb24c-ba1d-4294-9915-f711720db87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1e59af-c345-4516-8904-314e9b251ad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46a4740-0f97-450b-92bd-08bc639275ae}" ma:internalName="TaxCatchAll" ma:showField="CatchAllData" ma:web="551e59af-c345-4516-8904-314e9b251a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51e59af-c345-4516-8904-314e9b251ad6" xsi:nil="true"/>
    <lcf76f155ced4ddcb4097134ff3c332f xmlns="d17ac1b6-3fb5-4b17-a073-724c0a731bc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CBDF65-4A4B-476A-9256-28D7D98EC984}">
  <ds:schemaRefs>
    <ds:schemaRef ds:uri="http://schemas.openxmlformats.org/officeDocument/2006/bibliography"/>
  </ds:schemaRefs>
</ds:datastoreItem>
</file>

<file path=customXml/itemProps2.xml><?xml version="1.0" encoding="utf-8"?>
<ds:datastoreItem xmlns:ds="http://schemas.openxmlformats.org/officeDocument/2006/customXml" ds:itemID="{E888AD44-7CB7-419D-906A-F8534EBFF837}"/>
</file>

<file path=customXml/itemProps3.xml><?xml version="1.0" encoding="utf-8"?>
<ds:datastoreItem xmlns:ds="http://schemas.openxmlformats.org/officeDocument/2006/customXml" ds:itemID="{10AC1808-48D9-470D-BD9C-2DFE5343885D}"/>
</file>

<file path=customXml/itemProps4.xml><?xml version="1.0" encoding="utf-8"?>
<ds:datastoreItem xmlns:ds="http://schemas.openxmlformats.org/officeDocument/2006/customXml" ds:itemID="{8E1C95CB-E43D-4677-BE90-41CF08B0ACF8}"/>
</file>

<file path=docProps/app.xml><?xml version="1.0" encoding="utf-8"?>
<Properties xmlns="http://schemas.openxmlformats.org/officeDocument/2006/extended-properties" xmlns:vt="http://schemas.openxmlformats.org/officeDocument/2006/docPropsVTypes">
  <Template>Normal.dotm</Template>
  <TotalTime>1</TotalTime>
  <Pages>5</Pages>
  <Words>2458</Words>
  <Characters>13523</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Communication Novatech 2026</vt:lpstr>
    </vt:vector>
  </TitlesOfParts>
  <Company>GRAIE</Company>
  <LinksUpToDate>false</LinksUpToDate>
  <CharactersWithSpaces>15950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Novatech 2026</dc:title>
  <dc:subject/>
  <dc:creator>GRAIE</dc:creator>
  <cp:keywords/>
  <dc:description/>
  <cp:lastModifiedBy>GALLION Jérémy</cp:lastModifiedBy>
  <cp:revision>3</cp:revision>
  <cp:lastPrinted>2025-12-08T16:33:00Z</cp:lastPrinted>
  <dcterms:created xsi:type="dcterms:W3CDTF">2025-12-08T16:44:00Z</dcterms:created>
  <dcterms:modified xsi:type="dcterms:W3CDTF">2025-12-08T16:45:00Z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0x010100EF60F44DFF40DC49B22F1290DAC27D35</vt:lpwstr>
  </property>
</Properties>
</file>